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5C1E13" w:rsidR="005C1E13" w:rsidP="005C1E13" w:rsidRDefault="005C1E13" w14:paraId="55EB063C" w14:textId="7777777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2220B">
        <w:rPr>
          <w:rFonts w:ascii="Times New Roman" w:hAnsi="Times New Roman" w:cs="Times New Roman"/>
          <w:b/>
          <w:bCs/>
          <w:sz w:val="22"/>
          <w:szCs w:val="22"/>
        </w:rPr>
        <w:t>Договор</w:t>
      </w:r>
      <w:r w:rsidRPr="00B2220B" w:rsidR="0084256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B2220B">
        <w:rPr>
          <w:rFonts w:ascii="Times New Roman" w:hAnsi="Times New Roman" w:cs="Times New Roman"/>
          <w:b/>
          <w:bCs/>
          <w:sz w:val="22"/>
          <w:szCs w:val="22"/>
        </w:rPr>
        <w:t>поставки</w:t>
      </w:r>
      <w:r w:rsidRPr="005C1E1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Pr="00F5214A" w:rsidR="00842566" w:rsidP="008E5293" w:rsidRDefault="00842566" w14:paraId="08C0DED5" w14:textId="345B0AA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 xml:space="preserve">№ </w:t>
      </w:r>
      <w:r w:rsidRPr="006D6709" w:rsidR="00CA6C4C">
        <w:rPr>
          <w:rFonts w:ascii="Times New Roman" w:hAnsi="Times New Roman" w:cs="Times New Roman"/>
          <w:sz w:val="22"/>
          <w:szCs w:val="22"/>
          <w:highlight w:val="yellow"/>
        </w:rPr>
        <w:t>________</w:t>
      </w:r>
      <w:r w:rsidR="00D73DB0">
        <w:fldChar w:fldCharType="begin"/>
      </w:r>
      <w:r w:rsidR="00D73DB0">
        <w:instrText xml:space="preserve"> DOCPROPERTY "№ договора" \* MERGEFORMAT </w:instrText>
      </w:r>
      <w:r w:rsidR="00D73DB0">
        <w:fldChar w:fldCharType="end"/>
      </w:r>
    </w:p>
    <w:p w:rsidRPr="00F5214A" w:rsidR="00842566" w:rsidP="00842566" w:rsidRDefault="00842566" w14:paraId="08C0DED7" w14:textId="7777777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Pr="00CC5B00" w:rsidR="005F6D03" w:rsidP="005F6D03" w:rsidRDefault="005F6D03" w14:paraId="5D104697" w14:textId="77777777">
      <w:pPr>
        <w:jc w:val="both"/>
        <w:rPr>
          <w:b/>
          <w:sz w:val="23"/>
          <w:szCs w:val="23"/>
          <w:lang w:eastAsia="ru-RU"/>
        </w:rPr>
      </w:pPr>
      <w:r w:rsidRPr="006D6709">
        <w:rPr>
          <w:sz w:val="23"/>
          <w:szCs w:val="23"/>
          <w:highlight w:val="yellow"/>
          <w:lang w:eastAsia="ru-RU"/>
        </w:rPr>
        <w:fldChar w:fldCharType="begin"/>
      </w:r>
      <w:r w:rsidRPr="006D6709">
        <w:rPr>
          <w:sz w:val="23"/>
          <w:szCs w:val="23"/>
          <w:highlight w:val="yellow"/>
          <w:lang w:eastAsia="ru-RU"/>
        </w:rPr>
        <w:instrText xml:space="preserve"> DOCPROPERTY "Р*Наша организация...*Населен. пункт" \* MERGEFORMAT </w:instrText>
      </w:r>
      <w:r w:rsidRPr="006D6709">
        <w:rPr>
          <w:sz w:val="23"/>
          <w:szCs w:val="23"/>
          <w:highlight w:val="yellow"/>
          <w:lang w:eastAsia="ru-RU"/>
        </w:rPr>
        <w:fldChar w:fldCharType="separate"/>
      </w:r>
      <w:r w:rsidRPr="006D6709">
        <w:rPr>
          <w:sz w:val="23"/>
          <w:szCs w:val="23"/>
          <w:highlight w:val="yellow"/>
          <w:lang w:eastAsia="ru-RU"/>
        </w:rPr>
        <w:t>[Населен. пункт]</w:t>
      </w:r>
      <w:r w:rsidRPr="006D6709">
        <w:rPr>
          <w:sz w:val="23"/>
          <w:szCs w:val="23"/>
          <w:highlight w:val="yellow"/>
          <w:lang w:eastAsia="ru-RU"/>
        </w:rPr>
        <w:fldChar w:fldCharType="end"/>
      </w:r>
      <w:r w:rsidRPr="006D6709">
        <w:rPr>
          <w:sz w:val="23"/>
          <w:szCs w:val="23"/>
          <w:highlight w:val="yellow"/>
          <w:lang w:eastAsia="ru-RU"/>
        </w:rPr>
        <w:t xml:space="preserve">   </w:t>
      </w:r>
      <w:r w:rsidRPr="00B2220B">
        <w:rPr>
          <w:sz w:val="23"/>
          <w:szCs w:val="23"/>
          <w:lang w:eastAsia="ru-RU"/>
        </w:rPr>
        <w:t xml:space="preserve">                                                                                                   </w:t>
      </w:r>
      <w:proofErr w:type="gramStart"/>
      <w:r w:rsidRPr="006D6709">
        <w:rPr>
          <w:sz w:val="23"/>
          <w:szCs w:val="23"/>
          <w:highlight w:val="yellow"/>
          <w:lang w:eastAsia="ru-RU"/>
        </w:rPr>
        <w:t xml:space="preserve">   [</w:t>
      </w:r>
      <w:proofErr w:type="gramEnd"/>
      <w:r w:rsidRPr="006D6709">
        <w:rPr>
          <w:sz w:val="23"/>
          <w:szCs w:val="23"/>
          <w:highlight w:val="yellow"/>
          <w:lang w:eastAsia="ru-RU"/>
        </w:rPr>
        <w:t>Дата составления договора]</w:t>
      </w:r>
      <w:r w:rsidRPr="006D6709">
        <w:rPr>
          <w:sz w:val="23"/>
          <w:szCs w:val="23"/>
          <w:highlight w:val="yellow"/>
          <w:lang w:eastAsia="ru-RU"/>
        </w:rPr>
        <w:fldChar w:fldCharType="begin"/>
      </w:r>
      <w:r w:rsidRPr="006D6709">
        <w:rPr>
          <w:sz w:val="23"/>
          <w:szCs w:val="23"/>
          <w:highlight w:val="yellow"/>
          <w:lang w:eastAsia="ru-RU"/>
        </w:rPr>
        <w:instrText xml:space="preserve"> DOCPROPERTY "Дата документа" \* MERGEFORMAT </w:instrText>
      </w:r>
      <w:r w:rsidRPr="006D6709">
        <w:rPr>
          <w:sz w:val="23"/>
          <w:szCs w:val="23"/>
          <w:highlight w:val="yellow"/>
          <w:lang w:eastAsia="ru-RU"/>
        </w:rPr>
        <w:fldChar w:fldCharType="end"/>
      </w:r>
    </w:p>
    <w:p w:rsidRPr="00F5214A" w:rsidR="00CA6C4C" w:rsidP="00CA6C4C" w:rsidRDefault="00CA6C4C" w14:paraId="08C0DED9" w14:textId="7777777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684357" w:rsidP="00684357" w:rsidRDefault="00D73DB0" w14:paraId="5F5396EB" w14:textId="31D6161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D6709">
        <w:rPr>
          <w:highlight w:val="yellow"/>
        </w:rPr>
        <w:fldChar w:fldCharType="begin"/>
      </w:r>
      <w:r w:rsidRPr="006D6709">
        <w:rPr>
          <w:highlight w:val="yellow"/>
        </w:rPr>
        <w:instrText xml:space="preserve"> DOCPROPERTY "Р*Наша организация...*Юрид. наименование" \* MERGEFORMAT </w:instrText>
      </w:r>
      <w:r w:rsidRPr="006D6709">
        <w:rPr>
          <w:highlight w:val="yellow"/>
        </w:rPr>
        <w:fldChar w:fldCharType="end"/>
      </w:r>
      <w:r w:rsidRPr="006D6709" w:rsidR="00684357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_____________________________________________________________________</w:t>
      </w:r>
      <w:r w:rsidRPr="006D6709" w:rsidR="00842566">
        <w:rPr>
          <w:rFonts w:ascii="Times New Roman" w:hAnsi="Times New Roman" w:cs="Times New Roman"/>
          <w:sz w:val="22"/>
          <w:szCs w:val="22"/>
          <w:highlight w:val="yellow"/>
        </w:rPr>
        <w:t>,</w:t>
      </w:r>
      <w:r w:rsidRPr="00F5214A" w:rsidR="00842566">
        <w:rPr>
          <w:rFonts w:ascii="Times New Roman" w:hAnsi="Times New Roman" w:cs="Times New Roman"/>
          <w:sz w:val="22"/>
          <w:szCs w:val="22"/>
        </w:rPr>
        <w:t xml:space="preserve"> именуем</w:t>
      </w:r>
      <w:r w:rsidRPr="00B2220B" w:rsidR="00B2220B">
        <w:rPr>
          <w:rFonts w:ascii="Times New Roman" w:hAnsi="Times New Roman" w:cs="Times New Roman"/>
          <w:sz w:val="22"/>
          <w:szCs w:val="22"/>
          <w:highlight w:val="yellow"/>
        </w:rPr>
        <w:t>___</w:t>
      </w:r>
      <w:r w:rsidRPr="00F5214A" w:rsidR="00842566">
        <w:rPr>
          <w:rFonts w:ascii="Times New Roman" w:hAnsi="Times New Roman" w:cs="Times New Roman"/>
          <w:sz w:val="22"/>
          <w:szCs w:val="22"/>
        </w:rPr>
        <w:t xml:space="preserve"> в дальнейшем «Покупатель», в лице </w:t>
      </w:r>
      <w:r w:rsidRPr="0003306E" w:rsidR="00684357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___________________________________________________,</w:t>
      </w:r>
      <w:r w:rsidR="0068435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84357">
        <w:rPr>
          <w:rFonts w:ascii="Times New Roman" w:hAnsi="Times New Roman" w:cs="Times New Roman"/>
          <w:sz w:val="22"/>
          <w:szCs w:val="22"/>
        </w:rPr>
        <w:t>действующ</w:t>
      </w:r>
      <w:proofErr w:type="spellEnd"/>
      <w:r w:rsidRPr="0003306E" w:rsidR="00684357">
        <w:rPr>
          <w:rFonts w:ascii="Times New Roman" w:hAnsi="Times New Roman" w:cs="Times New Roman"/>
          <w:sz w:val="22"/>
          <w:szCs w:val="22"/>
          <w:highlight w:val="yellow"/>
        </w:rPr>
        <w:t>___</w:t>
      </w:r>
      <w:r w:rsidR="00684357">
        <w:rPr>
          <w:rFonts w:ascii="Times New Roman" w:hAnsi="Times New Roman" w:cs="Times New Roman"/>
          <w:sz w:val="22"/>
          <w:szCs w:val="22"/>
        </w:rPr>
        <w:t xml:space="preserve"> на основании </w:t>
      </w:r>
      <w:r w:rsidRPr="0003306E" w:rsidR="00684357">
        <w:rPr>
          <w:rFonts w:ascii="Times New Roman" w:hAnsi="Times New Roman" w:cs="Times New Roman"/>
          <w:sz w:val="22"/>
          <w:szCs w:val="22"/>
          <w:highlight w:val="yellow"/>
        </w:rPr>
        <w:t>___________________________</w:t>
      </w:r>
      <w:r w:rsidRPr="0003306E" w:rsidR="00842566">
        <w:rPr>
          <w:rFonts w:ascii="Times New Roman" w:hAnsi="Times New Roman" w:cs="Times New Roman"/>
          <w:sz w:val="22"/>
          <w:szCs w:val="22"/>
          <w:highlight w:val="yellow"/>
        </w:rPr>
        <w:t>,</w:t>
      </w:r>
      <w:r w:rsidRPr="00F5214A" w:rsidR="00842566">
        <w:rPr>
          <w:rFonts w:ascii="Times New Roman" w:hAnsi="Times New Roman" w:cs="Times New Roman"/>
          <w:sz w:val="22"/>
          <w:szCs w:val="22"/>
        </w:rPr>
        <w:t xml:space="preserve"> с одной стороны, и</w:t>
      </w:r>
    </w:p>
    <w:p w:rsidR="00842566" w:rsidP="00684357" w:rsidRDefault="00D54A75" w14:paraId="08C0DEDB" w14:textId="5C71114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3306E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___________________________________________________________________</w:t>
      </w:r>
      <w:r w:rsidRPr="0003306E" w:rsidR="00842566">
        <w:rPr>
          <w:rFonts w:ascii="Times New Roman" w:hAnsi="Times New Roman" w:cs="Times New Roman"/>
          <w:sz w:val="22"/>
          <w:szCs w:val="22"/>
          <w:highlight w:val="yellow"/>
        </w:rPr>
        <w:t>,</w:t>
      </w:r>
      <w:r w:rsidRPr="00F5214A" w:rsidR="00842566">
        <w:rPr>
          <w:rFonts w:ascii="Times New Roman" w:hAnsi="Times New Roman" w:cs="Times New Roman"/>
          <w:sz w:val="22"/>
          <w:szCs w:val="22"/>
        </w:rPr>
        <w:t xml:space="preserve"> именуем</w:t>
      </w:r>
      <w:r w:rsidRPr="00B2220B" w:rsidR="00B2220B">
        <w:rPr>
          <w:rFonts w:ascii="Times New Roman" w:hAnsi="Times New Roman" w:cs="Times New Roman"/>
          <w:sz w:val="22"/>
          <w:szCs w:val="22"/>
          <w:highlight w:val="yellow"/>
        </w:rPr>
        <w:t>___</w:t>
      </w:r>
      <w:r w:rsidRPr="00F5214A" w:rsidR="00842566">
        <w:rPr>
          <w:rFonts w:ascii="Times New Roman" w:hAnsi="Times New Roman" w:cs="Times New Roman"/>
          <w:sz w:val="22"/>
          <w:szCs w:val="22"/>
        </w:rPr>
        <w:t xml:space="preserve"> в дальнейшем «Поставщик», в лице </w:t>
      </w:r>
      <w:r w:rsidRPr="0003306E" w:rsidR="00842566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</w:t>
      </w:r>
      <w:r w:rsidRPr="0003306E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________________________________________</w:t>
      </w:r>
      <w:r w:rsidRPr="0003306E" w:rsidR="00842566">
        <w:rPr>
          <w:rFonts w:ascii="Times New Roman" w:hAnsi="Times New Roman" w:cs="Times New Roman"/>
          <w:sz w:val="22"/>
          <w:szCs w:val="22"/>
          <w:highlight w:val="yellow"/>
        </w:rPr>
        <w:t>_,</w:t>
      </w:r>
      <w:r w:rsidRPr="00F5214A" w:rsidR="0084256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5214A" w:rsidR="00842566">
        <w:rPr>
          <w:rFonts w:ascii="Times New Roman" w:hAnsi="Times New Roman" w:cs="Times New Roman"/>
          <w:sz w:val="22"/>
          <w:szCs w:val="22"/>
        </w:rPr>
        <w:t>действующ</w:t>
      </w:r>
      <w:proofErr w:type="spellEnd"/>
      <w:r w:rsidRPr="0003306E" w:rsidR="00842566">
        <w:rPr>
          <w:rFonts w:ascii="Times New Roman" w:hAnsi="Times New Roman" w:cs="Times New Roman"/>
          <w:sz w:val="22"/>
          <w:szCs w:val="22"/>
          <w:highlight w:val="yellow"/>
        </w:rPr>
        <w:t>__</w:t>
      </w:r>
      <w:r w:rsidRPr="00F5214A" w:rsidR="00842566">
        <w:rPr>
          <w:rFonts w:ascii="Times New Roman" w:hAnsi="Times New Roman" w:cs="Times New Roman"/>
          <w:sz w:val="22"/>
          <w:szCs w:val="22"/>
        </w:rPr>
        <w:t xml:space="preserve"> на основании </w:t>
      </w:r>
      <w:r w:rsidRPr="0003306E" w:rsidR="00842566">
        <w:rPr>
          <w:rFonts w:ascii="Times New Roman" w:hAnsi="Times New Roman" w:cs="Times New Roman"/>
          <w:sz w:val="22"/>
          <w:szCs w:val="22"/>
          <w:highlight w:val="yellow"/>
        </w:rPr>
        <w:t>________________</w:t>
      </w:r>
      <w:r w:rsidRPr="0003306E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</w:t>
      </w:r>
      <w:r w:rsidRPr="0003306E" w:rsidR="00842566">
        <w:rPr>
          <w:rFonts w:ascii="Times New Roman" w:hAnsi="Times New Roman" w:cs="Times New Roman"/>
          <w:sz w:val="22"/>
          <w:szCs w:val="22"/>
          <w:highlight w:val="yellow"/>
        </w:rPr>
        <w:t>,</w:t>
      </w:r>
      <w:r w:rsidRPr="00F5214A" w:rsidR="00842566">
        <w:rPr>
          <w:rFonts w:ascii="Times New Roman" w:hAnsi="Times New Roman" w:cs="Times New Roman"/>
          <w:sz w:val="22"/>
          <w:szCs w:val="22"/>
        </w:rPr>
        <w:t xml:space="preserve"> с другой стороны, совместно в дальнейшем именуемые «Стороны»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F5214A" w:rsidR="00842566">
        <w:rPr>
          <w:rFonts w:ascii="Times New Roman" w:hAnsi="Times New Roman" w:cs="Times New Roman"/>
          <w:sz w:val="22"/>
          <w:szCs w:val="22"/>
        </w:rPr>
        <w:t xml:space="preserve"> заключили настоящий договор </w:t>
      </w:r>
      <w:r w:rsidRPr="00F5214A" w:rsidR="008F5CA6">
        <w:rPr>
          <w:rFonts w:ascii="Times New Roman" w:hAnsi="Times New Roman" w:cs="Times New Roman"/>
          <w:sz w:val="22"/>
          <w:szCs w:val="22"/>
        </w:rPr>
        <w:t xml:space="preserve">(далее - Договор) </w:t>
      </w:r>
      <w:r w:rsidRPr="00F5214A" w:rsidR="00842566">
        <w:rPr>
          <w:rFonts w:ascii="Times New Roman" w:hAnsi="Times New Roman" w:cs="Times New Roman"/>
          <w:sz w:val="22"/>
          <w:szCs w:val="22"/>
        </w:rPr>
        <w:t>о нижеследующем:</w:t>
      </w:r>
    </w:p>
    <w:p w:rsidRPr="00F5214A" w:rsidR="00684357" w:rsidP="00684357" w:rsidRDefault="00684357" w14:paraId="2BF9ABDF" w14:textId="777777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Pr="00B2220B" w:rsidR="00842566" w:rsidP="00842566" w:rsidRDefault="00842566" w14:paraId="08C0DEDC" w14:textId="16907C7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1.</w:t>
      </w:r>
      <w:r w:rsidRPr="00F5214A">
        <w:rPr>
          <w:rFonts w:ascii="Times New Roman" w:hAnsi="Times New Roman" w:cs="Times New Roman"/>
          <w:sz w:val="22"/>
          <w:szCs w:val="22"/>
        </w:rPr>
        <w:t xml:space="preserve"> </w:t>
      </w:r>
      <w:r w:rsidRPr="00F5214A">
        <w:rPr>
          <w:rFonts w:ascii="Times New Roman" w:hAnsi="Times New Roman" w:cs="Times New Roman"/>
          <w:b/>
          <w:sz w:val="22"/>
          <w:szCs w:val="22"/>
        </w:rPr>
        <w:t>ПРЕДМЕТ ДОГОВОРА</w:t>
      </w:r>
      <w:r w:rsidR="00B2220B">
        <w:rPr>
          <w:rFonts w:ascii="Times New Roman" w:hAnsi="Times New Roman" w:cs="Times New Roman"/>
          <w:b/>
          <w:sz w:val="22"/>
          <w:szCs w:val="22"/>
        </w:rPr>
        <w:t>.</w:t>
      </w:r>
    </w:p>
    <w:p w:rsidRPr="00F5214A" w:rsidR="00842566" w:rsidP="00C51145" w:rsidRDefault="00842566" w14:paraId="08C0DEDD" w14:textId="2D7558EE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 xml:space="preserve">1.1. Поставщик обязуется в течение срока действия настоящего Договора </w:t>
      </w:r>
      <w:r w:rsidR="000949B7">
        <w:rPr>
          <w:sz w:val="22"/>
          <w:szCs w:val="22"/>
        </w:rPr>
        <w:t>п</w:t>
      </w:r>
      <w:r w:rsidR="005E6CBC">
        <w:rPr>
          <w:sz w:val="22"/>
          <w:szCs w:val="22"/>
        </w:rPr>
        <w:t xml:space="preserve">оставлять Покупателю </w:t>
      </w:r>
      <w:r w:rsidRPr="00F5214A" w:rsidR="00B210ED">
        <w:rPr>
          <w:b/>
          <w:sz w:val="22"/>
          <w:szCs w:val="22"/>
          <w:u w:val="single"/>
        </w:rPr>
        <w:t xml:space="preserve">запасные части к </w:t>
      </w:r>
      <w:r w:rsidR="00B210ED">
        <w:rPr>
          <w:b/>
          <w:sz w:val="22"/>
          <w:szCs w:val="22"/>
          <w:u w:val="single"/>
        </w:rPr>
        <w:t>сельскохозяйственной технике и автотранспорту, шины, диски, камеры, масла, смазочные материалы и технические жидкости</w:t>
      </w:r>
      <w:r w:rsidRPr="00212EE7" w:rsidR="00C51145">
        <w:rPr>
          <w:sz w:val="22"/>
          <w:szCs w:val="22"/>
        </w:rPr>
        <w:t xml:space="preserve"> </w:t>
      </w:r>
      <w:r w:rsidRPr="00212EE7">
        <w:rPr>
          <w:sz w:val="22"/>
          <w:szCs w:val="22"/>
        </w:rPr>
        <w:t>(в</w:t>
      </w:r>
      <w:r w:rsidRPr="00F5214A">
        <w:rPr>
          <w:sz w:val="22"/>
          <w:szCs w:val="22"/>
        </w:rPr>
        <w:t xml:space="preserve"> дальнейшем по тексту именуемые «Товар»), а Покупатель обязуется принимать и оплачивать Товар в порядке и на условиях настоящего Договора.</w:t>
      </w:r>
    </w:p>
    <w:p w:rsidRPr="00212EE7" w:rsidR="00842566" w:rsidP="00842566" w:rsidRDefault="00842566" w14:paraId="08C0DEDE" w14:textId="7777777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1.2. Номенклатура, количество, качественные и иные характеристики Товара, а также стоимость Товара</w:t>
      </w:r>
      <w:r w:rsidR="00D54A75">
        <w:rPr>
          <w:rFonts w:ascii="Times New Roman" w:hAnsi="Times New Roman" w:cs="Times New Roman"/>
          <w:sz w:val="22"/>
          <w:szCs w:val="22"/>
        </w:rPr>
        <w:t>,</w:t>
      </w:r>
      <w:r w:rsidRPr="00F5214A">
        <w:rPr>
          <w:rFonts w:ascii="Times New Roman" w:hAnsi="Times New Roman" w:cs="Times New Roman"/>
          <w:sz w:val="22"/>
          <w:szCs w:val="22"/>
        </w:rPr>
        <w:t xml:space="preserve"> сроки </w:t>
      </w:r>
      <w:r w:rsidRPr="00212EE7">
        <w:rPr>
          <w:rFonts w:ascii="Times New Roman" w:hAnsi="Times New Roman" w:cs="Times New Roman"/>
          <w:sz w:val="22"/>
          <w:szCs w:val="22"/>
        </w:rPr>
        <w:t>и порядок его оплаты</w:t>
      </w:r>
      <w:r w:rsidRPr="001C140C" w:rsidR="00D54A75">
        <w:rPr>
          <w:rFonts w:ascii="Times New Roman" w:hAnsi="Times New Roman" w:cs="Times New Roman"/>
          <w:sz w:val="22"/>
          <w:szCs w:val="22"/>
        </w:rPr>
        <w:t>,</w:t>
      </w:r>
      <w:r w:rsidRPr="00DC12B6">
        <w:rPr>
          <w:rFonts w:ascii="Times New Roman" w:hAnsi="Times New Roman" w:cs="Times New Roman"/>
          <w:sz w:val="22"/>
          <w:szCs w:val="22"/>
        </w:rPr>
        <w:t xml:space="preserve"> </w:t>
      </w:r>
      <w:r w:rsidRPr="00212EE7" w:rsidR="00CD5C44">
        <w:rPr>
          <w:rFonts w:ascii="Times New Roman" w:hAnsi="Times New Roman" w:cs="Times New Roman"/>
          <w:sz w:val="22"/>
          <w:szCs w:val="22"/>
        </w:rPr>
        <w:t>сроки, базис и условия поставки</w:t>
      </w:r>
      <w:r w:rsidRPr="00212EE7">
        <w:rPr>
          <w:rFonts w:ascii="Times New Roman" w:hAnsi="Times New Roman" w:cs="Times New Roman"/>
          <w:sz w:val="22"/>
          <w:szCs w:val="22"/>
        </w:rPr>
        <w:t xml:space="preserve">, гарантийный срок на Товар указываются Сторонами в </w:t>
      </w:r>
      <w:r w:rsidRPr="00FF78D1">
        <w:rPr>
          <w:rFonts w:ascii="Times New Roman" w:hAnsi="Times New Roman" w:cs="Times New Roman"/>
          <w:sz w:val="22"/>
          <w:szCs w:val="22"/>
        </w:rPr>
        <w:t>Спецификациях,</w:t>
      </w:r>
      <w:r w:rsidRPr="00212EE7">
        <w:rPr>
          <w:rFonts w:ascii="Times New Roman" w:hAnsi="Times New Roman" w:cs="Times New Roman"/>
          <w:sz w:val="22"/>
          <w:szCs w:val="22"/>
        </w:rPr>
        <w:t xml:space="preserve"> являющи</w:t>
      </w:r>
      <w:r w:rsidRPr="001C140C" w:rsidR="008F5CA6">
        <w:rPr>
          <w:rFonts w:ascii="Times New Roman" w:hAnsi="Times New Roman" w:cs="Times New Roman"/>
          <w:sz w:val="22"/>
          <w:szCs w:val="22"/>
        </w:rPr>
        <w:t>х</w:t>
      </w:r>
      <w:r w:rsidRPr="00DC12B6">
        <w:rPr>
          <w:rFonts w:ascii="Times New Roman" w:hAnsi="Times New Roman" w:cs="Times New Roman"/>
          <w:sz w:val="22"/>
          <w:szCs w:val="22"/>
        </w:rPr>
        <w:t>ся неотъемлемой частью настоящего Договора.</w:t>
      </w:r>
    </w:p>
    <w:p w:rsidRPr="00F5214A" w:rsidR="008E5293" w:rsidP="00842566" w:rsidRDefault="008E5293" w14:paraId="08C0DEDF" w14:textId="7777777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12EE7">
        <w:rPr>
          <w:rFonts w:ascii="Times New Roman" w:hAnsi="Times New Roman" w:cs="Times New Roman"/>
          <w:sz w:val="22"/>
          <w:szCs w:val="22"/>
        </w:rPr>
        <w:t>1.3. Поставщик гарантирует</w:t>
      </w:r>
      <w:r w:rsidRPr="00F5214A">
        <w:rPr>
          <w:rFonts w:ascii="Times New Roman" w:hAnsi="Times New Roman" w:cs="Times New Roman"/>
          <w:sz w:val="22"/>
          <w:szCs w:val="22"/>
        </w:rPr>
        <w:t xml:space="preserve">, что на момент заключения настоящего Договора, поставляемый Товар </w:t>
      </w:r>
      <w:r w:rsidRPr="00F5214A" w:rsidR="008F5CA6">
        <w:rPr>
          <w:rFonts w:ascii="Times New Roman" w:hAnsi="Times New Roman" w:cs="Times New Roman"/>
          <w:sz w:val="22"/>
          <w:szCs w:val="22"/>
        </w:rPr>
        <w:t xml:space="preserve">является новым, </w:t>
      </w:r>
      <w:r w:rsidRPr="00F5214A">
        <w:rPr>
          <w:rFonts w:ascii="Times New Roman" w:hAnsi="Times New Roman" w:cs="Times New Roman"/>
          <w:sz w:val="22"/>
          <w:szCs w:val="22"/>
        </w:rPr>
        <w:t>не заложен, не арестован, не является предметом исков третьих лиц,</w:t>
      </w:r>
      <w:r w:rsidRPr="00F5214A" w:rsidR="008F5CA6">
        <w:rPr>
          <w:rFonts w:ascii="Times New Roman" w:hAnsi="Times New Roman" w:cs="Times New Roman"/>
          <w:sz w:val="22"/>
          <w:szCs w:val="22"/>
        </w:rPr>
        <w:t xml:space="preserve"> надлежащим образом ввезен на территорию РФ и свободен от таможенных пошлин, сборов и налогов, иных обременений и обязательств</w:t>
      </w:r>
      <w:r w:rsidRPr="00F5214A">
        <w:rPr>
          <w:rFonts w:ascii="Times New Roman" w:hAnsi="Times New Roman" w:cs="Times New Roman"/>
          <w:sz w:val="22"/>
          <w:szCs w:val="22"/>
        </w:rPr>
        <w:t>.</w:t>
      </w:r>
    </w:p>
    <w:p w:rsidRPr="00F5214A" w:rsidR="00842566" w:rsidP="00842566" w:rsidRDefault="00842566" w14:paraId="08C0DEE0" w14:textId="77777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Pr="00A545B2" w:rsidR="00842566" w:rsidP="00842566" w:rsidRDefault="00842566" w14:paraId="08C0DEE1" w14:textId="400411E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2.</w:t>
      </w:r>
      <w:r w:rsidR="00637644">
        <w:rPr>
          <w:rFonts w:ascii="Times New Roman" w:hAnsi="Times New Roman" w:cs="Times New Roman"/>
          <w:b/>
          <w:sz w:val="22"/>
          <w:szCs w:val="22"/>
        </w:rPr>
        <w:t xml:space="preserve"> ЦЕНА ТОВАРА И ПОРЯДОК РАСЧЕТОВ</w:t>
      </w:r>
      <w:r w:rsidR="00B2220B">
        <w:rPr>
          <w:rFonts w:ascii="Times New Roman" w:hAnsi="Times New Roman" w:cs="Times New Roman"/>
          <w:b/>
          <w:sz w:val="22"/>
          <w:szCs w:val="22"/>
        </w:rPr>
        <w:t>.</w:t>
      </w:r>
    </w:p>
    <w:p w:rsidR="003E778A" w:rsidP="003E778A" w:rsidRDefault="00842566" w14:paraId="79964172" w14:textId="7777777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F78D1">
        <w:rPr>
          <w:rFonts w:ascii="Times New Roman" w:hAnsi="Times New Roman" w:cs="Times New Roman"/>
          <w:sz w:val="22"/>
          <w:szCs w:val="22"/>
        </w:rPr>
        <w:t xml:space="preserve">2.1. </w:t>
      </w:r>
      <w:r w:rsidRPr="00FF78D1" w:rsidR="003E778A">
        <w:rPr>
          <w:rFonts w:ascii="Times New Roman" w:hAnsi="Times New Roman" w:cs="Times New Roman"/>
          <w:sz w:val="22"/>
          <w:szCs w:val="22"/>
        </w:rPr>
        <w:t>Цена поставляемого Товара, а также порядок его оплаты указываются Сторонами в Спецификациях.</w:t>
      </w:r>
    </w:p>
    <w:p w:rsidR="003E778A" w:rsidP="003E778A" w:rsidRDefault="003E778A" w14:paraId="1459AA3A" w14:textId="7777777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При этом цена Товара включает в себя все расходы и затраты Поставщика, связанные с исполнением Договора, в том числе:</w:t>
      </w:r>
      <w:r w:rsidRPr="00E51F2B">
        <w:rPr>
          <w:rFonts w:ascii="Times New Roman" w:hAnsi="Times New Roman" w:cs="Times New Roman"/>
          <w:sz w:val="22"/>
          <w:szCs w:val="22"/>
        </w:rPr>
        <w:t xml:space="preserve"> </w:t>
      </w:r>
      <w:r w:rsidRPr="00EA07D1">
        <w:rPr>
          <w:rFonts w:ascii="Times New Roman" w:hAnsi="Times New Roman" w:cs="Times New Roman"/>
          <w:sz w:val="22"/>
          <w:szCs w:val="22"/>
        </w:rPr>
        <w:t>налоги и сборы,</w:t>
      </w:r>
      <w:r w:rsidRPr="00F5214A">
        <w:rPr>
          <w:rFonts w:ascii="Times New Roman" w:hAnsi="Times New Roman" w:cs="Times New Roman"/>
          <w:sz w:val="22"/>
          <w:szCs w:val="22"/>
        </w:rPr>
        <w:t xml:space="preserve"> стоимость приобретения Товара, ввоза в РФ, доставки до согласованного Сторонами места, затраты по оформлению необходимой документации, его гарантийному обслуживанию. </w:t>
      </w:r>
    </w:p>
    <w:p w:rsidR="003E778A" w:rsidP="003E778A" w:rsidRDefault="003E778A" w14:paraId="2DE29FB4" w14:textId="2831414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1773A">
        <w:rPr>
          <w:rFonts w:ascii="Times New Roman" w:hAnsi="Times New Roman" w:cs="Times New Roman"/>
          <w:sz w:val="22"/>
          <w:szCs w:val="22"/>
        </w:rPr>
        <w:t>Цена на Товар, согласованная Сторонами в Спецификации, является окончательной и изменению не подлежит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Pr="00F5214A" w:rsidR="00842566" w:rsidP="003E778A" w:rsidRDefault="003E778A" w14:paraId="08C0DEE2" w14:textId="3321C8F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EA0041">
        <w:rPr>
          <w:rFonts w:ascii="Times New Roman" w:hAnsi="Times New Roman" w:cs="Times New Roman"/>
          <w:sz w:val="22"/>
          <w:szCs w:val="22"/>
        </w:rPr>
        <w:t>2</w:t>
      </w:r>
      <w:r w:rsidRPr="00FF78D1">
        <w:rPr>
          <w:rFonts w:ascii="Times New Roman" w:hAnsi="Times New Roman" w:cs="Times New Roman"/>
          <w:sz w:val="22"/>
          <w:szCs w:val="22"/>
        </w:rPr>
        <w:t>.2. Общая сумма настоящего Договора определяется Сторонами, как сумма всех согласованных и оформленных надлежащим образом в период действия настоящего Договора Спецификаций, являющихся неотъемлемой частью настоящего Договора.</w:t>
      </w:r>
      <w:r w:rsidRPr="00F5214A" w:rsidR="00842566">
        <w:rPr>
          <w:rFonts w:ascii="Times New Roman" w:hAnsi="Times New Roman" w:cs="Times New Roman"/>
          <w:sz w:val="22"/>
          <w:szCs w:val="22"/>
        </w:rPr>
        <w:t xml:space="preserve"> </w:t>
      </w:r>
    </w:p>
    <w:p w:rsidRPr="00B300F1" w:rsidR="00842566" w:rsidP="00842566" w:rsidRDefault="00842566" w14:paraId="08C0DEE3" w14:textId="3C114A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300F1">
        <w:rPr>
          <w:rFonts w:ascii="Times New Roman" w:hAnsi="Times New Roman" w:cs="Times New Roman"/>
          <w:sz w:val="22"/>
          <w:szCs w:val="22"/>
        </w:rPr>
        <w:t>2.</w:t>
      </w:r>
      <w:r w:rsidRPr="00B300F1" w:rsidR="003E778A">
        <w:rPr>
          <w:rFonts w:ascii="Times New Roman" w:hAnsi="Times New Roman" w:cs="Times New Roman"/>
          <w:sz w:val="22"/>
          <w:szCs w:val="22"/>
        </w:rPr>
        <w:t>3</w:t>
      </w:r>
      <w:r w:rsidRPr="00B300F1">
        <w:rPr>
          <w:rFonts w:ascii="Times New Roman" w:hAnsi="Times New Roman" w:cs="Times New Roman"/>
          <w:sz w:val="22"/>
          <w:szCs w:val="22"/>
        </w:rPr>
        <w:t>. Оплата Покупателем цены Товара производится</w:t>
      </w:r>
      <w:r w:rsidRPr="00B300F1" w:rsidR="003E778A">
        <w:rPr>
          <w:rFonts w:ascii="Times New Roman" w:hAnsi="Times New Roman" w:cs="Times New Roman"/>
          <w:sz w:val="22"/>
          <w:szCs w:val="22"/>
        </w:rPr>
        <w:t xml:space="preserve"> в рублях</w:t>
      </w:r>
      <w:r w:rsidRPr="00B300F1">
        <w:rPr>
          <w:rFonts w:ascii="Times New Roman" w:hAnsi="Times New Roman" w:cs="Times New Roman"/>
          <w:sz w:val="22"/>
          <w:szCs w:val="22"/>
        </w:rPr>
        <w:t xml:space="preserve"> путем безналичного перечисления денежных средств на </w:t>
      </w:r>
      <w:r w:rsidRPr="00212EE7">
        <w:rPr>
          <w:rFonts w:ascii="Times New Roman" w:hAnsi="Times New Roman" w:cs="Times New Roman"/>
          <w:sz w:val="22"/>
          <w:szCs w:val="22"/>
        </w:rPr>
        <w:t>расчетный счет Поставщика</w:t>
      </w:r>
      <w:r w:rsidR="00C6439D">
        <w:rPr>
          <w:rFonts w:ascii="Times New Roman" w:hAnsi="Times New Roman" w:cs="Times New Roman"/>
          <w:sz w:val="22"/>
          <w:szCs w:val="22"/>
        </w:rPr>
        <w:t xml:space="preserve"> в </w:t>
      </w:r>
      <w:r w:rsidRPr="001713C5" w:rsidR="00C6439D">
        <w:rPr>
          <w:rFonts w:ascii="Times New Roman" w:hAnsi="Times New Roman" w:cs="Times New Roman"/>
          <w:sz w:val="22"/>
          <w:szCs w:val="22"/>
        </w:rPr>
        <w:t>течение 30 (Тридцати) календарных дней с даты поставки Товара и подписания сторонами документов</w:t>
      </w:r>
      <w:r w:rsidR="00731D21">
        <w:rPr>
          <w:rFonts w:ascii="Times New Roman" w:hAnsi="Times New Roman" w:cs="Times New Roman"/>
          <w:sz w:val="22"/>
          <w:szCs w:val="22"/>
        </w:rPr>
        <w:t>,</w:t>
      </w:r>
      <w:r w:rsidRPr="001713C5" w:rsidR="00C6439D">
        <w:rPr>
          <w:rFonts w:ascii="Times New Roman" w:hAnsi="Times New Roman" w:cs="Times New Roman"/>
          <w:sz w:val="22"/>
          <w:szCs w:val="22"/>
        </w:rPr>
        <w:t xml:space="preserve"> </w:t>
      </w:r>
      <w:r w:rsidRPr="00731D21" w:rsidR="00731D21">
        <w:rPr>
          <w:rFonts w:ascii="Times New Roman" w:hAnsi="Times New Roman" w:cs="Times New Roman"/>
          <w:sz w:val="22"/>
          <w:szCs w:val="22"/>
        </w:rPr>
        <w:t>подтверждающи</w:t>
      </w:r>
      <w:r w:rsidR="00731D21">
        <w:rPr>
          <w:rFonts w:ascii="Times New Roman" w:hAnsi="Times New Roman" w:cs="Times New Roman"/>
          <w:sz w:val="22"/>
          <w:szCs w:val="22"/>
        </w:rPr>
        <w:t>х</w:t>
      </w:r>
      <w:r w:rsidRPr="00731D21" w:rsidR="00731D21">
        <w:rPr>
          <w:rFonts w:ascii="Times New Roman" w:hAnsi="Times New Roman" w:cs="Times New Roman"/>
          <w:sz w:val="22"/>
          <w:szCs w:val="22"/>
        </w:rPr>
        <w:t xml:space="preserve"> фак</w:t>
      </w:r>
      <w:r w:rsidR="006F0E80">
        <w:rPr>
          <w:rFonts w:ascii="Times New Roman" w:hAnsi="Times New Roman" w:cs="Times New Roman"/>
          <w:sz w:val="22"/>
          <w:szCs w:val="22"/>
        </w:rPr>
        <w:t>т</w:t>
      </w:r>
      <w:r w:rsidRPr="00731D21" w:rsidR="00731D21">
        <w:rPr>
          <w:rFonts w:ascii="Times New Roman" w:hAnsi="Times New Roman" w:cs="Times New Roman"/>
          <w:sz w:val="22"/>
          <w:szCs w:val="22"/>
        </w:rPr>
        <w:t xml:space="preserve"> передачи Товара Покупателю</w:t>
      </w:r>
      <w:r w:rsidRPr="001713C5" w:rsidR="00C6439D">
        <w:rPr>
          <w:rFonts w:ascii="Times New Roman" w:hAnsi="Times New Roman" w:cs="Times New Roman"/>
          <w:sz w:val="22"/>
          <w:szCs w:val="22"/>
        </w:rPr>
        <w:t>, если иное не определено Спецификациями к настоящему Договору.</w:t>
      </w:r>
      <w:r w:rsidR="00214D30">
        <w:rPr>
          <w:rFonts w:ascii="Times New Roman" w:hAnsi="Times New Roman" w:cs="Times New Roman"/>
          <w:sz w:val="22"/>
          <w:szCs w:val="22"/>
        </w:rPr>
        <w:t xml:space="preserve"> </w:t>
      </w:r>
      <w:r w:rsidRPr="00212EE7" w:rsidR="003E778A">
        <w:rPr>
          <w:rFonts w:ascii="Times New Roman" w:hAnsi="Times New Roman" w:cs="Times New Roman"/>
          <w:sz w:val="22"/>
          <w:szCs w:val="22"/>
        </w:rPr>
        <w:t xml:space="preserve">Если стоимость Товара определена в </w:t>
      </w:r>
      <w:r w:rsidRPr="00FF78D1" w:rsidR="003E778A">
        <w:rPr>
          <w:rFonts w:ascii="Times New Roman" w:hAnsi="Times New Roman" w:cs="Times New Roman"/>
          <w:sz w:val="22"/>
          <w:szCs w:val="22"/>
        </w:rPr>
        <w:t>Спецификации</w:t>
      </w:r>
      <w:r w:rsidRPr="00212EE7" w:rsidR="003E778A">
        <w:rPr>
          <w:rFonts w:ascii="Times New Roman" w:hAnsi="Times New Roman" w:cs="Times New Roman"/>
          <w:sz w:val="22"/>
          <w:szCs w:val="22"/>
        </w:rPr>
        <w:t xml:space="preserve"> в иностранной валюте, то оплата производится по курсу рубля, устанавли</w:t>
      </w:r>
      <w:r w:rsidRPr="00731D21" w:rsidR="003E778A">
        <w:rPr>
          <w:rFonts w:ascii="Times New Roman" w:hAnsi="Times New Roman" w:cs="Times New Roman"/>
          <w:sz w:val="22"/>
          <w:szCs w:val="22"/>
        </w:rPr>
        <w:t>ваемого ЦБ РФ на день оплаты.</w:t>
      </w:r>
    </w:p>
    <w:p w:rsidRPr="00B300F1" w:rsidR="00842566" w:rsidP="00842566" w:rsidRDefault="00842566" w14:paraId="08C0DEE4" w14:textId="0E7B77A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300F1">
        <w:rPr>
          <w:rFonts w:ascii="Times New Roman" w:hAnsi="Times New Roman" w:cs="Times New Roman"/>
          <w:sz w:val="22"/>
          <w:szCs w:val="22"/>
        </w:rPr>
        <w:t>2.</w:t>
      </w:r>
      <w:r w:rsidRPr="00B300F1" w:rsidR="003E778A">
        <w:rPr>
          <w:rFonts w:ascii="Times New Roman" w:hAnsi="Times New Roman" w:cs="Times New Roman"/>
          <w:sz w:val="22"/>
          <w:szCs w:val="22"/>
        </w:rPr>
        <w:t>4</w:t>
      </w:r>
      <w:r w:rsidRPr="00B300F1">
        <w:rPr>
          <w:rFonts w:ascii="Times New Roman" w:hAnsi="Times New Roman" w:cs="Times New Roman"/>
          <w:sz w:val="22"/>
          <w:szCs w:val="22"/>
        </w:rPr>
        <w:t>. Днем оплаты считается дата списания денежных средств</w:t>
      </w:r>
      <w:r w:rsidRPr="00B300F1" w:rsidR="00E911AA">
        <w:rPr>
          <w:rFonts w:ascii="Times New Roman" w:hAnsi="Times New Roman" w:cs="Times New Roman"/>
          <w:sz w:val="22"/>
          <w:szCs w:val="22"/>
        </w:rPr>
        <w:t xml:space="preserve"> с расчетного счета Покупателя.</w:t>
      </w:r>
    </w:p>
    <w:p w:rsidRPr="00F5214A" w:rsidR="00E911AA" w:rsidP="00842566" w:rsidRDefault="00E911AA" w14:paraId="08C0DEE5" w14:textId="53E1A5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300F1">
        <w:rPr>
          <w:rFonts w:ascii="Times New Roman" w:hAnsi="Times New Roman" w:cs="Times New Roman"/>
          <w:sz w:val="22"/>
          <w:szCs w:val="22"/>
        </w:rPr>
        <w:t>2.</w:t>
      </w:r>
      <w:r w:rsidRPr="00B300F1" w:rsidR="003E778A">
        <w:rPr>
          <w:rFonts w:ascii="Times New Roman" w:hAnsi="Times New Roman" w:cs="Times New Roman"/>
          <w:sz w:val="22"/>
          <w:szCs w:val="22"/>
        </w:rPr>
        <w:t>5</w:t>
      </w:r>
      <w:r w:rsidRPr="00B300F1" w:rsidR="009C6CCD">
        <w:rPr>
          <w:rFonts w:ascii="Times New Roman" w:hAnsi="Times New Roman" w:cs="Times New Roman"/>
          <w:sz w:val="22"/>
          <w:szCs w:val="22"/>
        </w:rPr>
        <w:t>. Условия</w:t>
      </w:r>
      <w:r w:rsidRPr="00B300F1">
        <w:rPr>
          <w:rFonts w:ascii="Times New Roman" w:hAnsi="Times New Roman" w:cs="Times New Roman"/>
          <w:sz w:val="22"/>
          <w:szCs w:val="22"/>
        </w:rPr>
        <w:t xml:space="preserve">, предусматривающие отсрочку или рассрочку </w:t>
      </w:r>
      <w:r w:rsidRPr="00B300F1" w:rsidR="009C6CCD">
        <w:rPr>
          <w:rFonts w:ascii="Times New Roman" w:hAnsi="Times New Roman" w:cs="Times New Roman"/>
          <w:sz w:val="22"/>
          <w:szCs w:val="22"/>
        </w:rPr>
        <w:t xml:space="preserve">оплаты Товара, </w:t>
      </w:r>
      <w:r w:rsidRPr="00B300F1">
        <w:rPr>
          <w:rFonts w:ascii="Times New Roman" w:hAnsi="Times New Roman" w:cs="Times New Roman"/>
          <w:sz w:val="22"/>
          <w:szCs w:val="22"/>
        </w:rPr>
        <w:t>не являются условиями о предоставлении коммерческого кредита (ст. 823 ГК РФ) и основанием для начисления процентов за пользование коммерческим кредитом.</w:t>
      </w:r>
    </w:p>
    <w:p w:rsidRPr="00F5214A" w:rsidR="00842566" w:rsidP="00842566" w:rsidRDefault="00842566" w14:paraId="08C0DEE6" w14:textId="77777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Pr="00A545B2" w:rsidR="00842566" w:rsidP="00842566" w:rsidRDefault="00842566" w14:paraId="08C0DEE7" w14:textId="7A5DA3A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3.</w:t>
      </w:r>
      <w:r w:rsidRPr="00F5214A">
        <w:rPr>
          <w:rFonts w:ascii="Times New Roman" w:hAnsi="Times New Roman" w:cs="Times New Roman"/>
          <w:sz w:val="22"/>
          <w:szCs w:val="22"/>
        </w:rPr>
        <w:t xml:space="preserve"> </w:t>
      </w:r>
      <w:r w:rsidRPr="00F5214A">
        <w:rPr>
          <w:rFonts w:ascii="Times New Roman" w:hAnsi="Times New Roman" w:cs="Times New Roman"/>
          <w:b/>
          <w:sz w:val="22"/>
          <w:szCs w:val="22"/>
        </w:rPr>
        <w:t>ПОРЯДОК ПОСТАВКИ И ПРИЕМКИ-ПЕРЕДАЧИ ТОВАРА</w:t>
      </w:r>
      <w:r w:rsidR="00A545B2">
        <w:rPr>
          <w:rFonts w:ascii="Times New Roman" w:hAnsi="Times New Roman" w:cs="Times New Roman"/>
          <w:b/>
          <w:sz w:val="22"/>
          <w:szCs w:val="22"/>
        </w:rPr>
        <w:t>.</w:t>
      </w:r>
    </w:p>
    <w:p w:rsidRPr="00F5214A" w:rsidR="00842566" w:rsidP="00842566" w:rsidRDefault="008F5CA6" w14:paraId="08C0DEE8" w14:textId="7777777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 xml:space="preserve">3.1. </w:t>
      </w:r>
      <w:r w:rsidRPr="00F5214A" w:rsidR="00CD5C44">
        <w:rPr>
          <w:rFonts w:ascii="Times New Roman" w:hAnsi="Times New Roman" w:cs="Times New Roman"/>
          <w:sz w:val="22"/>
          <w:szCs w:val="22"/>
        </w:rPr>
        <w:t xml:space="preserve">Сроки, базис и условия поставки </w:t>
      </w:r>
      <w:r w:rsidRPr="00F5214A" w:rsidR="00842566">
        <w:rPr>
          <w:rFonts w:ascii="Times New Roman" w:hAnsi="Times New Roman" w:cs="Times New Roman"/>
          <w:sz w:val="22"/>
          <w:szCs w:val="22"/>
        </w:rPr>
        <w:t xml:space="preserve">указываются Сторонами в </w:t>
      </w:r>
      <w:r w:rsidRPr="00FF78D1" w:rsidR="00842566">
        <w:rPr>
          <w:rFonts w:ascii="Times New Roman" w:hAnsi="Times New Roman" w:cs="Times New Roman"/>
          <w:sz w:val="22"/>
          <w:szCs w:val="22"/>
        </w:rPr>
        <w:t>Спецификациях</w:t>
      </w:r>
      <w:r w:rsidRPr="00F5214A" w:rsidR="00842566">
        <w:rPr>
          <w:rFonts w:ascii="Times New Roman" w:hAnsi="Times New Roman" w:cs="Times New Roman"/>
          <w:sz w:val="22"/>
          <w:szCs w:val="22"/>
        </w:rPr>
        <w:t xml:space="preserve"> к настоящему Договору.</w:t>
      </w:r>
    </w:p>
    <w:p w:rsidRPr="00F5214A" w:rsidR="00842566" w:rsidP="00842566" w:rsidRDefault="00842566" w14:paraId="08C0DEE9" w14:textId="7777777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3.2. Каждая единица Товара должна быть надлежащим образом упакована, исключая утрату или повреждения Товара при его перевозке, погрузке и выгрузке.</w:t>
      </w:r>
    </w:p>
    <w:p w:rsidRPr="00F5214A" w:rsidR="00842566" w:rsidP="00842566" w:rsidRDefault="00842566" w14:paraId="08C0DEEA" w14:textId="20C1F8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3.</w:t>
      </w:r>
      <w:r w:rsidR="006D69BD">
        <w:rPr>
          <w:rFonts w:ascii="Times New Roman" w:hAnsi="Times New Roman" w:cs="Times New Roman"/>
          <w:sz w:val="22"/>
          <w:szCs w:val="22"/>
        </w:rPr>
        <w:t>3</w:t>
      </w:r>
      <w:r w:rsidRPr="00F5214A">
        <w:rPr>
          <w:rFonts w:ascii="Times New Roman" w:hAnsi="Times New Roman" w:cs="Times New Roman"/>
          <w:sz w:val="22"/>
          <w:szCs w:val="22"/>
        </w:rPr>
        <w:t xml:space="preserve">. Поставщик обязуется приготовить Товар к передаче Покупателю в согласованном Сторонами в </w:t>
      </w:r>
      <w:r w:rsidRPr="00FF78D1">
        <w:rPr>
          <w:rFonts w:ascii="Times New Roman" w:hAnsi="Times New Roman" w:cs="Times New Roman"/>
          <w:sz w:val="22"/>
          <w:szCs w:val="22"/>
        </w:rPr>
        <w:t>Спецификациях</w:t>
      </w:r>
      <w:r w:rsidRPr="00212EE7">
        <w:rPr>
          <w:rFonts w:ascii="Times New Roman" w:hAnsi="Times New Roman" w:cs="Times New Roman"/>
          <w:sz w:val="22"/>
          <w:szCs w:val="22"/>
        </w:rPr>
        <w:t xml:space="preserve"> месте</w:t>
      </w:r>
      <w:r w:rsidRPr="00F5214A">
        <w:rPr>
          <w:rFonts w:ascii="Times New Roman" w:hAnsi="Times New Roman" w:cs="Times New Roman"/>
          <w:sz w:val="22"/>
          <w:szCs w:val="22"/>
        </w:rPr>
        <w:t xml:space="preserve"> </w:t>
      </w:r>
      <w:r w:rsidRPr="00F5214A" w:rsidR="00CD5C44">
        <w:rPr>
          <w:rFonts w:ascii="Times New Roman" w:hAnsi="Times New Roman" w:cs="Times New Roman"/>
          <w:sz w:val="22"/>
          <w:szCs w:val="22"/>
        </w:rPr>
        <w:t xml:space="preserve">в соответствии с базисом поставки </w:t>
      </w:r>
      <w:r w:rsidRPr="00F5214A">
        <w:rPr>
          <w:rFonts w:ascii="Times New Roman" w:hAnsi="Times New Roman" w:cs="Times New Roman"/>
          <w:sz w:val="22"/>
          <w:szCs w:val="22"/>
        </w:rPr>
        <w:t>(далее – «Пункт назначения»).</w:t>
      </w:r>
      <w:r w:rsidRPr="00F5214A" w:rsidDel="00673F29">
        <w:rPr>
          <w:rFonts w:ascii="Times New Roman" w:hAnsi="Times New Roman" w:cs="Times New Roman"/>
          <w:sz w:val="22"/>
          <w:szCs w:val="22"/>
        </w:rPr>
        <w:t xml:space="preserve"> </w:t>
      </w:r>
      <w:r w:rsidRPr="00D771C7" w:rsidR="003E778A">
        <w:rPr>
          <w:rFonts w:ascii="Times New Roman" w:hAnsi="Times New Roman" w:cs="Times New Roman"/>
          <w:sz w:val="22"/>
          <w:szCs w:val="22"/>
        </w:rPr>
        <w:t>Досрочная или частичная поставка Товара допускается с предварительного письменного согласия Покупателя.</w:t>
      </w:r>
    </w:p>
    <w:p w:rsidRPr="00F5214A" w:rsidR="00842566" w:rsidP="00842566" w:rsidRDefault="00842566" w14:paraId="08C0DEEB" w14:textId="77E21E1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3.</w:t>
      </w:r>
      <w:r w:rsidR="006D69BD">
        <w:rPr>
          <w:rFonts w:ascii="Times New Roman" w:hAnsi="Times New Roman" w:cs="Times New Roman"/>
          <w:sz w:val="22"/>
          <w:szCs w:val="22"/>
        </w:rPr>
        <w:t>4</w:t>
      </w:r>
      <w:r w:rsidRPr="00F5214A">
        <w:rPr>
          <w:rFonts w:ascii="Times New Roman" w:hAnsi="Times New Roman" w:cs="Times New Roman"/>
          <w:sz w:val="22"/>
          <w:szCs w:val="22"/>
        </w:rPr>
        <w:t xml:space="preserve">. Поставка Товара осуществляется Поставщиком путем отгрузки (передачи) Товара Покупателю или уполномоченному им лицу в Пункте назначения в соответствии с базисом поставки. </w:t>
      </w:r>
    </w:p>
    <w:p w:rsidR="00842566" w:rsidP="00842566" w:rsidRDefault="00842566" w14:paraId="08C0DEEC" w14:textId="59B24C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3.</w:t>
      </w:r>
      <w:r w:rsidR="006D69BD">
        <w:rPr>
          <w:rFonts w:ascii="Times New Roman" w:hAnsi="Times New Roman" w:cs="Times New Roman"/>
          <w:sz w:val="22"/>
          <w:szCs w:val="22"/>
        </w:rPr>
        <w:t>5</w:t>
      </w:r>
      <w:r w:rsidRPr="00F5214A">
        <w:rPr>
          <w:rFonts w:ascii="Times New Roman" w:hAnsi="Times New Roman" w:cs="Times New Roman"/>
          <w:sz w:val="22"/>
          <w:szCs w:val="22"/>
        </w:rPr>
        <w:t>. Одновременно с передачей Товара Поставщик обязан передать Покупателю оригиналы всей товарно-сопроводительной и иной документации, относящейся к Товару на русском языке (</w:t>
      </w:r>
      <w:r w:rsidRPr="00F5214A" w:rsidR="00CD5C44">
        <w:rPr>
          <w:rFonts w:ascii="Times New Roman" w:hAnsi="Times New Roman" w:cs="Times New Roman"/>
          <w:sz w:val="22"/>
          <w:szCs w:val="22"/>
        </w:rPr>
        <w:t xml:space="preserve">товарная </w:t>
      </w:r>
      <w:r w:rsidRPr="00F5214A">
        <w:rPr>
          <w:rFonts w:ascii="Times New Roman" w:hAnsi="Times New Roman" w:cs="Times New Roman"/>
          <w:sz w:val="22"/>
          <w:szCs w:val="22"/>
        </w:rPr>
        <w:t>накладная</w:t>
      </w:r>
      <w:r w:rsidR="00D54A75">
        <w:rPr>
          <w:rFonts w:ascii="Times New Roman" w:hAnsi="Times New Roman" w:cs="Times New Roman"/>
          <w:sz w:val="22"/>
          <w:szCs w:val="22"/>
        </w:rPr>
        <w:t xml:space="preserve">  </w:t>
      </w:r>
      <w:r w:rsidRPr="00F5214A" w:rsidR="00CD5C44">
        <w:rPr>
          <w:rFonts w:ascii="Times New Roman" w:hAnsi="Times New Roman" w:cs="Times New Roman"/>
          <w:sz w:val="22"/>
          <w:szCs w:val="22"/>
        </w:rPr>
        <w:t>(ТОРГ-12)</w:t>
      </w:r>
      <w:r w:rsidRPr="00F5214A" w:rsidR="00824A2D">
        <w:rPr>
          <w:rFonts w:ascii="Times New Roman" w:hAnsi="Times New Roman" w:cs="Times New Roman"/>
          <w:sz w:val="22"/>
          <w:szCs w:val="22"/>
        </w:rPr>
        <w:t xml:space="preserve">, </w:t>
      </w:r>
      <w:r w:rsidR="003E778A">
        <w:rPr>
          <w:rFonts w:ascii="Times New Roman" w:hAnsi="Times New Roman" w:cs="Times New Roman"/>
          <w:sz w:val="22"/>
          <w:szCs w:val="22"/>
        </w:rPr>
        <w:t xml:space="preserve">либо </w:t>
      </w:r>
      <w:r w:rsidRPr="00F5214A" w:rsidR="00824A2D">
        <w:rPr>
          <w:rFonts w:ascii="Times New Roman" w:hAnsi="Times New Roman" w:cs="Times New Roman"/>
          <w:sz w:val="22"/>
          <w:szCs w:val="22"/>
        </w:rPr>
        <w:t>универсальный передаточный документ (УПД)</w:t>
      </w:r>
      <w:r w:rsidRPr="00F5214A">
        <w:rPr>
          <w:rFonts w:ascii="Times New Roman" w:hAnsi="Times New Roman" w:cs="Times New Roman"/>
          <w:sz w:val="22"/>
          <w:szCs w:val="22"/>
        </w:rPr>
        <w:t>,</w:t>
      </w:r>
      <w:r w:rsidRPr="003E778A" w:rsidR="003E778A">
        <w:rPr>
          <w:rFonts w:ascii="Times New Roman" w:hAnsi="Times New Roman" w:cs="Times New Roman"/>
          <w:sz w:val="22"/>
          <w:szCs w:val="22"/>
        </w:rPr>
        <w:t xml:space="preserve"> </w:t>
      </w:r>
      <w:r w:rsidR="00032D71">
        <w:rPr>
          <w:rFonts w:ascii="Times New Roman" w:hAnsi="Times New Roman" w:cs="Times New Roman"/>
          <w:sz w:val="22"/>
          <w:szCs w:val="22"/>
        </w:rPr>
        <w:t xml:space="preserve">либо </w:t>
      </w:r>
      <w:r w:rsidRPr="00F5214A" w:rsidR="00032D71">
        <w:rPr>
          <w:rFonts w:ascii="Times New Roman" w:hAnsi="Times New Roman" w:cs="Times New Roman"/>
          <w:sz w:val="22"/>
          <w:szCs w:val="22"/>
        </w:rPr>
        <w:t>акт приема-передачи</w:t>
      </w:r>
      <w:r w:rsidR="00032D71">
        <w:rPr>
          <w:rFonts w:ascii="Times New Roman" w:hAnsi="Times New Roman" w:cs="Times New Roman"/>
          <w:sz w:val="22"/>
          <w:szCs w:val="22"/>
        </w:rPr>
        <w:t xml:space="preserve">; </w:t>
      </w:r>
      <w:r w:rsidR="003E778A">
        <w:rPr>
          <w:rFonts w:ascii="Times New Roman" w:hAnsi="Times New Roman" w:cs="Times New Roman"/>
          <w:sz w:val="22"/>
          <w:szCs w:val="22"/>
        </w:rPr>
        <w:t xml:space="preserve">товарно-транспортная </w:t>
      </w:r>
      <w:r w:rsidR="003E778A">
        <w:rPr>
          <w:rFonts w:ascii="Times New Roman" w:hAnsi="Times New Roman" w:cs="Times New Roman"/>
          <w:sz w:val="22"/>
          <w:szCs w:val="22"/>
        </w:rPr>
        <w:lastRenderedPageBreak/>
        <w:t>накладная (ТТН)</w:t>
      </w:r>
      <w:r w:rsidR="004A21EF">
        <w:rPr>
          <w:rFonts w:ascii="Times New Roman" w:hAnsi="Times New Roman" w:cs="Times New Roman"/>
          <w:sz w:val="22"/>
          <w:szCs w:val="22"/>
        </w:rPr>
        <w:t>;</w:t>
      </w:r>
      <w:r w:rsidRPr="00F5214A">
        <w:rPr>
          <w:rFonts w:ascii="Times New Roman" w:hAnsi="Times New Roman" w:cs="Times New Roman"/>
          <w:sz w:val="22"/>
          <w:szCs w:val="22"/>
        </w:rPr>
        <w:t xml:space="preserve"> счет-фактура</w:t>
      </w:r>
      <w:r w:rsidR="00032D71">
        <w:rPr>
          <w:rFonts w:ascii="Times New Roman" w:hAnsi="Times New Roman" w:cs="Times New Roman"/>
          <w:sz w:val="22"/>
          <w:szCs w:val="22"/>
        </w:rPr>
        <w:t xml:space="preserve"> (при предоставлении товарной накладной)</w:t>
      </w:r>
      <w:r w:rsidR="004A21EF">
        <w:rPr>
          <w:rFonts w:ascii="Times New Roman" w:hAnsi="Times New Roman" w:cs="Times New Roman"/>
          <w:sz w:val="22"/>
          <w:szCs w:val="22"/>
        </w:rPr>
        <w:t>;</w:t>
      </w:r>
      <w:r w:rsidRPr="00F5214A">
        <w:rPr>
          <w:rFonts w:ascii="Times New Roman" w:hAnsi="Times New Roman" w:cs="Times New Roman"/>
          <w:sz w:val="22"/>
          <w:szCs w:val="22"/>
        </w:rPr>
        <w:t xml:space="preserve"> сертификаты качества</w:t>
      </w:r>
      <w:r w:rsidR="004A21EF">
        <w:rPr>
          <w:rFonts w:ascii="Times New Roman" w:hAnsi="Times New Roman" w:cs="Times New Roman"/>
          <w:sz w:val="22"/>
          <w:szCs w:val="22"/>
        </w:rPr>
        <w:t>;</w:t>
      </w:r>
      <w:r w:rsidRPr="00F5214A">
        <w:rPr>
          <w:rFonts w:ascii="Times New Roman" w:hAnsi="Times New Roman" w:cs="Times New Roman"/>
          <w:sz w:val="22"/>
          <w:szCs w:val="22"/>
        </w:rPr>
        <w:t xml:space="preserve"> руководство по эксплуатации</w:t>
      </w:r>
      <w:r w:rsidR="004A21EF">
        <w:rPr>
          <w:rFonts w:ascii="Times New Roman" w:hAnsi="Times New Roman" w:cs="Times New Roman"/>
          <w:sz w:val="22"/>
          <w:szCs w:val="22"/>
        </w:rPr>
        <w:t>;</w:t>
      </w:r>
      <w:r w:rsidRPr="00F5214A" w:rsidR="00824A2D">
        <w:rPr>
          <w:rFonts w:ascii="Times New Roman" w:hAnsi="Times New Roman" w:cs="Times New Roman"/>
          <w:sz w:val="22"/>
          <w:szCs w:val="22"/>
        </w:rPr>
        <w:t xml:space="preserve"> гарантийные документы</w:t>
      </w:r>
      <w:r w:rsidRPr="00F5214A">
        <w:rPr>
          <w:rFonts w:ascii="Times New Roman" w:hAnsi="Times New Roman" w:cs="Times New Roman"/>
          <w:sz w:val="22"/>
          <w:szCs w:val="22"/>
        </w:rPr>
        <w:t>)</w:t>
      </w:r>
      <w:r w:rsidR="003E778A">
        <w:rPr>
          <w:rFonts w:ascii="Times New Roman" w:hAnsi="Times New Roman" w:cs="Times New Roman"/>
          <w:sz w:val="22"/>
          <w:szCs w:val="22"/>
        </w:rPr>
        <w:t xml:space="preserve">. </w:t>
      </w:r>
      <w:r w:rsidRPr="00D771C7" w:rsidR="003E778A">
        <w:rPr>
          <w:rFonts w:ascii="Times New Roman" w:hAnsi="Times New Roman" w:cs="Times New Roman"/>
          <w:sz w:val="22"/>
          <w:szCs w:val="22"/>
        </w:rPr>
        <w:t>В случае отсутствия указанных документов Покупатель (Грузополучатель) имеет право отказаться от принятия Товара или не оплачивать принятый Товар до момента передачи надлежащих документов.</w:t>
      </w:r>
    </w:p>
    <w:p w:rsidRPr="00996B69" w:rsidR="003E778A" w:rsidP="003E778A" w:rsidRDefault="003E778A" w14:paraId="37D8682B" w14:textId="6FD7C5C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96B69">
        <w:rPr>
          <w:rFonts w:ascii="Times New Roman" w:hAnsi="Times New Roman" w:cs="Times New Roman"/>
          <w:sz w:val="22"/>
          <w:szCs w:val="22"/>
        </w:rPr>
        <w:t>3.</w:t>
      </w:r>
      <w:r w:rsidRPr="00996B69" w:rsidR="006D69BD">
        <w:rPr>
          <w:rFonts w:ascii="Times New Roman" w:hAnsi="Times New Roman" w:cs="Times New Roman"/>
          <w:sz w:val="22"/>
          <w:szCs w:val="22"/>
        </w:rPr>
        <w:t>6</w:t>
      </w:r>
      <w:r w:rsidRPr="00996B69">
        <w:rPr>
          <w:rFonts w:ascii="Times New Roman" w:hAnsi="Times New Roman" w:cs="Times New Roman"/>
          <w:sz w:val="22"/>
          <w:szCs w:val="22"/>
        </w:rPr>
        <w:t xml:space="preserve">. Поставщик обязан оформлять счета, счета-фактуры и товарные накладные (по форме № ТОРГ-12) или УПД, товарно-транспортные накладные отдельно на каждую партию Товара, поставляемого по соответствующей </w:t>
      </w:r>
      <w:r w:rsidRPr="00FF78D1">
        <w:rPr>
          <w:rFonts w:ascii="Times New Roman" w:hAnsi="Times New Roman" w:cs="Times New Roman"/>
          <w:sz w:val="22"/>
          <w:szCs w:val="22"/>
        </w:rPr>
        <w:t>Спецификаци</w:t>
      </w:r>
      <w:r w:rsidRPr="00142846">
        <w:rPr>
          <w:rFonts w:ascii="Times New Roman" w:hAnsi="Times New Roman" w:cs="Times New Roman"/>
          <w:sz w:val="22"/>
          <w:szCs w:val="22"/>
        </w:rPr>
        <w:t>и</w:t>
      </w:r>
      <w:r w:rsidRPr="00996B69">
        <w:rPr>
          <w:rFonts w:ascii="Times New Roman" w:hAnsi="Times New Roman" w:cs="Times New Roman"/>
          <w:sz w:val="22"/>
          <w:szCs w:val="22"/>
        </w:rPr>
        <w:t xml:space="preserve"> с обязательным указанием в них реквизитов (номера и даты) настоящего Договора и соответствующей Спецификации, в рамках которой производится поставка Товара.</w:t>
      </w:r>
    </w:p>
    <w:p w:rsidRPr="00F5214A" w:rsidR="003E778A" w:rsidP="003E778A" w:rsidRDefault="003E778A" w14:paraId="3BFCA67D" w14:textId="43CC75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96B69">
        <w:rPr>
          <w:rFonts w:ascii="Times New Roman" w:hAnsi="Times New Roman" w:cs="Times New Roman"/>
          <w:sz w:val="22"/>
          <w:szCs w:val="22"/>
        </w:rPr>
        <w:t>3.</w:t>
      </w:r>
      <w:r w:rsidRPr="00996B69" w:rsidR="006D69BD">
        <w:rPr>
          <w:rFonts w:ascii="Times New Roman" w:hAnsi="Times New Roman" w:cs="Times New Roman"/>
          <w:sz w:val="22"/>
          <w:szCs w:val="22"/>
        </w:rPr>
        <w:t>7</w:t>
      </w:r>
      <w:r w:rsidRPr="00996B69">
        <w:rPr>
          <w:rFonts w:ascii="Times New Roman" w:hAnsi="Times New Roman" w:cs="Times New Roman"/>
          <w:sz w:val="22"/>
          <w:szCs w:val="22"/>
        </w:rPr>
        <w:t>. В случае нарушения Поставщиком порядка оформления документов (п.3.</w:t>
      </w:r>
      <w:r w:rsidRPr="00996B69" w:rsidR="00657A72">
        <w:rPr>
          <w:rFonts w:ascii="Times New Roman" w:hAnsi="Times New Roman" w:cs="Times New Roman"/>
          <w:sz w:val="22"/>
          <w:szCs w:val="22"/>
        </w:rPr>
        <w:t>6</w:t>
      </w:r>
      <w:r w:rsidRPr="00996B69">
        <w:rPr>
          <w:rFonts w:ascii="Times New Roman" w:hAnsi="Times New Roman" w:cs="Times New Roman"/>
          <w:sz w:val="22"/>
          <w:szCs w:val="22"/>
        </w:rPr>
        <w:t>), Покупатель вправе приостановить оплату с письменным уведомлением Поставщика о допущенном нарушении, а Поставщик обязан незамедлительно устранить нарушение.</w:t>
      </w:r>
    </w:p>
    <w:p w:rsidRPr="00F5214A" w:rsidR="00842566" w:rsidP="00842566" w:rsidRDefault="00842566" w14:paraId="08C0DEED" w14:textId="15BC385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3.</w:t>
      </w:r>
      <w:r w:rsidR="006D69BD">
        <w:rPr>
          <w:rFonts w:ascii="Times New Roman" w:hAnsi="Times New Roman" w:cs="Times New Roman"/>
          <w:sz w:val="22"/>
          <w:szCs w:val="22"/>
        </w:rPr>
        <w:t>8</w:t>
      </w:r>
      <w:r w:rsidRPr="00F5214A">
        <w:rPr>
          <w:rFonts w:ascii="Times New Roman" w:hAnsi="Times New Roman" w:cs="Times New Roman"/>
          <w:sz w:val="22"/>
          <w:szCs w:val="22"/>
        </w:rPr>
        <w:t>. Датой поставки Товара и перехода от Поставщика к Покупателю права собственности на Товар, а также рисков порчи и/или гибели Товара считается дата подписания Сторонами документов</w:t>
      </w:r>
      <w:r w:rsidRPr="00F5214A" w:rsidR="00CD5C44">
        <w:rPr>
          <w:rFonts w:ascii="Times New Roman" w:hAnsi="Times New Roman" w:cs="Times New Roman"/>
          <w:sz w:val="22"/>
          <w:szCs w:val="22"/>
        </w:rPr>
        <w:t>, подтверждающих передачу Товара Покупателю</w:t>
      </w:r>
      <w:r w:rsidRPr="00F5214A">
        <w:rPr>
          <w:rFonts w:ascii="Times New Roman" w:hAnsi="Times New Roman" w:cs="Times New Roman"/>
          <w:sz w:val="22"/>
          <w:szCs w:val="22"/>
        </w:rPr>
        <w:t xml:space="preserve"> (</w:t>
      </w:r>
      <w:r w:rsidRPr="00F5214A" w:rsidR="00CD5C44">
        <w:rPr>
          <w:rFonts w:ascii="Times New Roman" w:hAnsi="Times New Roman" w:cs="Times New Roman"/>
          <w:sz w:val="22"/>
          <w:szCs w:val="22"/>
        </w:rPr>
        <w:t>товарная накладная  (ТОРГ-12)</w:t>
      </w:r>
      <w:r w:rsidRPr="00F5214A" w:rsidR="00824A2D">
        <w:rPr>
          <w:rFonts w:ascii="Times New Roman" w:hAnsi="Times New Roman" w:cs="Times New Roman"/>
          <w:sz w:val="22"/>
          <w:szCs w:val="22"/>
        </w:rPr>
        <w:t xml:space="preserve"> </w:t>
      </w:r>
      <w:r w:rsidR="00657A72">
        <w:rPr>
          <w:rFonts w:ascii="Times New Roman" w:hAnsi="Times New Roman" w:cs="Times New Roman"/>
          <w:sz w:val="22"/>
          <w:szCs w:val="22"/>
        </w:rPr>
        <w:t xml:space="preserve">либо </w:t>
      </w:r>
      <w:r w:rsidRPr="00F5214A" w:rsidR="00824A2D">
        <w:rPr>
          <w:rFonts w:ascii="Times New Roman" w:hAnsi="Times New Roman" w:cs="Times New Roman"/>
          <w:sz w:val="22"/>
          <w:szCs w:val="22"/>
        </w:rPr>
        <w:t>УПД</w:t>
      </w:r>
      <w:r w:rsidRPr="00F5214A">
        <w:rPr>
          <w:rFonts w:ascii="Times New Roman" w:hAnsi="Times New Roman" w:cs="Times New Roman"/>
          <w:sz w:val="22"/>
          <w:szCs w:val="22"/>
        </w:rPr>
        <w:t xml:space="preserve">, </w:t>
      </w:r>
      <w:r w:rsidR="00657A72">
        <w:rPr>
          <w:rFonts w:ascii="Times New Roman" w:hAnsi="Times New Roman" w:cs="Times New Roman"/>
          <w:sz w:val="22"/>
          <w:szCs w:val="22"/>
        </w:rPr>
        <w:t xml:space="preserve">либо </w:t>
      </w:r>
      <w:r w:rsidR="003E778A">
        <w:rPr>
          <w:rFonts w:ascii="Times New Roman" w:hAnsi="Times New Roman" w:cs="Times New Roman"/>
          <w:sz w:val="22"/>
          <w:szCs w:val="22"/>
        </w:rPr>
        <w:t>ТТН</w:t>
      </w:r>
      <w:r w:rsidR="00657A72">
        <w:rPr>
          <w:rFonts w:ascii="Times New Roman" w:hAnsi="Times New Roman" w:cs="Times New Roman"/>
          <w:sz w:val="22"/>
          <w:szCs w:val="22"/>
        </w:rPr>
        <w:t>,</w:t>
      </w:r>
      <w:r w:rsidR="003E778A">
        <w:rPr>
          <w:rFonts w:ascii="Times New Roman" w:hAnsi="Times New Roman" w:cs="Times New Roman"/>
          <w:sz w:val="22"/>
          <w:szCs w:val="22"/>
        </w:rPr>
        <w:t xml:space="preserve"> при наличии - акт приема-передачи), </w:t>
      </w:r>
      <w:r w:rsidRPr="00D771C7" w:rsidR="003E778A">
        <w:rPr>
          <w:rFonts w:ascii="Times New Roman" w:hAnsi="Times New Roman" w:cs="Times New Roman"/>
          <w:sz w:val="22"/>
          <w:szCs w:val="22"/>
        </w:rPr>
        <w:t>а при поставке Товара силами перевозчика - в момент получения Товара от перевозчика и подписания документов</w:t>
      </w:r>
      <w:r w:rsidRPr="00F5214A">
        <w:rPr>
          <w:rFonts w:ascii="Times New Roman" w:hAnsi="Times New Roman" w:cs="Times New Roman"/>
          <w:sz w:val="22"/>
          <w:szCs w:val="22"/>
        </w:rPr>
        <w:t>.</w:t>
      </w:r>
    </w:p>
    <w:p w:rsidRPr="00F5214A" w:rsidR="00842566" w:rsidP="00842566" w:rsidRDefault="00842566" w14:paraId="08C0DEEE" w14:textId="747B15ED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3.</w:t>
      </w:r>
      <w:r w:rsidR="006D69BD">
        <w:rPr>
          <w:sz w:val="22"/>
          <w:szCs w:val="22"/>
        </w:rPr>
        <w:t>9</w:t>
      </w:r>
      <w:r w:rsidRPr="00F5214A">
        <w:rPr>
          <w:sz w:val="22"/>
          <w:szCs w:val="22"/>
        </w:rPr>
        <w:t xml:space="preserve">. Передача Товара осуществляется Сторонами в Пункте назначения в присутствии уполномоченных представителей Сторон и оформляется </w:t>
      </w:r>
      <w:r w:rsidRPr="00F5214A" w:rsidR="00161BD3">
        <w:rPr>
          <w:sz w:val="22"/>
          <w:szCs w:val="22"/>
        </w:rPr>
        <w:t>документами, указанными в п. 3.</w:t>
      </w:r>
      <w:r w:rsidR="00FC726C">
        <w:rPr>
          <w:sz w:val="22"/>
          <w:szCs w:val="22"/>
        </w:rPr>
        <w:t>5</w:t>
      </w:r>
      <w:r w:rsidRPr="00F5214A" w:rsidR="00161BD3">
        <w:rPr>
          <w:sz w:val="22"/>
          <w:szCs w:val="22"/>
        </w:rPr>
        <w:t xml:space="preserve"> Договора</w:t>
      </w:r>
      <w:r w:rsidRPr="00F5214A">
        <w:rPr>
          <w:sz w:val="22"/>
          <w:szCs w:val="22"/>
        </w:rPr>
        <w:t>, подписываемыми уполномоченными представителями Сторон.</w:t>
      </w:r>
    </w:p>
    <w:p w:rsidRPr="00F5214A" w:rsidR="00842566" w:rsidP="00842566" w:rsidRDefault="00842566" w14:paraId="08C0DEEF" w14:textId="7C21EB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F78D1">
        <w:rPr>
          <w:rFonts w:ascii="Times New Roman" w:hAnsi="Times New Roman" w:cs="Times New Roman"/>
          <w:sz w:val="22"/>
          <w:szCs w:val="22"/>
        </w:rPr>
        <w:t>3.</w:t>
      </w:r>
      <w:r w:rsidRPr="00FF78D1" w:rsidR="006D69BD">
        <w:rPr>
          <w:rFonts w:ascii="Times New Roman" w:hAnsi="Times New Roman" w:cs="Times New Roman"/>
          <w:sz w:val="22"/>
          <w:szCs w:val="22"/>
        </w:rPr>
        <w:t>9</w:t>
      </w:r>
      <w:r w:rsidRPr="00FF78D1">
        <w:rPr>
          <w:rFonts w:ascii="Times New Roman" w:hAnsi="Times New Roman" w:cs="Times New Roman"/>
          <w:sz w:val="22"/>
          <w:szCs w:val="22"/>
        </w:rPr>
        <w:t>.1</w:t>
      </w:r>
      <w:r w:rsidRPr="00FF78D1" w:rsidR="00161BD3">
        <w:rPr>
          <w:rFonts w:ascii="Times New Roman" w:hAnsi="Times New Roman" w:cs="Times New Roman"/>
          <w:sz w:val="22"/>
          <w:szCs w:val="22"/>
        </w:rPr>
        <w:t>.</w:t>
      </w:r>
      <w:r w:rsidRPr="00F5214A">
        <w:rPr>
          <w:rFonts w:ascii="Times New Roman" w:hAnsi="Times New Roman" w:cs="Times New Roman"/>
          <w:sz w:val="22"/>
          <w:szCs w:val="22"/>
        </w:rPr>
        <w:t xml:space="preserve"> В случае обнаружения несоответствия Товара количеству, качеству, ассортименту, определенным настоящим Договором и товарно-сопроводительными документами, Покупатель </w:t>
      </w:r>
      <w:r w:rsidR="00F45B2C">
        <w:rPr>
          <w:rFonts w:ascii="Times New Roman" w:hAnsi="Times New Roman" w:cs="Times New Roman"/>
          <w:sz w:val="22"/>
          <w:szCs w:val="22"/>
        </w:rPr>
        <w:t>посредством</w:t>
      </w:r>
      <w:r w:rsidR="00134F31">
        <w:rPr>
          <w:rFonts w:ascii="Times New Roman" w:hAnsi="Times New Roman" w:cs="Times New Roman"/>
          <w:sz w:val="22"/>
          <w:szCs w:val="22"/>
        </w:rPr>
        <w:t xml:space="preserve"> </w:t>
      </w:r>
      <w:r w:rsidR="00496E4D">
        <w:rPr>
          <w:rFonts w:ascii="Times New Roman" w:hAnsi="Times New Roman" w:cs="Times New Roman"/>
          <w:sz w:val="22"/>
          <w:szCs w:val="22"/>
        </w:rPr>
        <w:t>электронной</w:t>
      </w:r>
      <w:r w:rsidR="00134F31">
        <w:rPr>
          <w:rFonts w:ascii="Times New Roman" w:hAnsi="Times New Roman" w:cs="Times New Roman"/>
          <w:sz w:val="22"/>
          <w:szCs w:val="22"/>
        </w:rPr>
        <w:t xml:space="preserve"> почты</w:t>
      </w:r>
      <w:r w:rsidR="00496E4D">
        <w:rPr>
          <w:rFonts w:ascii="Times New Roman" w:hAnsi="Times New Roman" w:cs="Times New Roman"/>
          <w:sz w:val="22"/>
          <w:szCs w:val="22"/>
        </w:rPr>
        <w:t>,</w:t>
      </w:r>
      <w:r w:rsidRPr="0046734B" w:rsidR="003E778A">
        <w:rPr>
          <w:rFonts w:ascii="Times New Roman" w:hAnsi="Times New Roman" w:cs="Times New Roman"/>
          <w:sz w:val="22"/>
          <w:szCs w:val="22"/>
        </w:rPr>
        <w:t xml:space="preserve"> </w:t>
      </w:r>
      <w:r w:rsidRPr="0046734B" w:rsidR="00496E4D">
        <w:rPr>
          <w:rFonts w:ascii="Times New Roman" w:hAnsi="Times New Roman" w:cs="Times New Roman"/>
          <w:sz w:val="22"/>
          <w:szCs w:val="22"/>
        </w:rPr>
        <w:t>факс</w:t>
      </w:r>
      <w:r w:rsidR="00496E4D">
        <w:rPr>
          <w:rFonts w:ascii="Times New Roman" w:hAnsi="Times New Roman" w:cs="Times New Roman"/>
          <w:sz w:val="22"/>
          <w:szCs w:val="22"/>
        </w:rPr>
        <w:t>имильной связи  или иным способом, позволяю</w:t>
      </w:r>
      <w:r w:rsidR="001F0A91">
        <w:rPr>
          <w:rFonts w:ascii="Times New Roman" w:hAnsi="Times New Roman" w:cs="Times New Roman"/>
          <w:sz w:val="22"/>
          <w:szCs w:val="22"/>
        </w:rPr>
        <w:t xml:space="preserve">щим достоверно установить факт </w:t>
      </w:r>
      <w:r w:rsidRPr="0046734B" w:rsidR="003E778A">
        <w:rPr>
          <w:rFonts w:ascii="Times New Roman" w:hAnsi="Times New Roman" w:cs="Times New Roman"/>
          <w:sz w:val="22"/>
          <w:szCs w:val="22"/>
        </w:rPr>
        <w:t xml:space="preserve"> </w:t>
      </w:r>
      <w:r w:rsidR="001F0A91">
        <w:rPr>
          <w:rFonts w:ascii="Times New Roman" w:hAnsi="Times New Roman" w:cs="Times New Roman"/>
          <w:sz w:val="22"/>
          <w:szCs w:val="22"/>
        </w:rPr>
        <w:t xml:space="preserve">отправки </w:t>
      </w:r>
      <w:r w:rsidR="00791B86">
        <w:rPr>
          <w:rFonts w:ascii="Times New Roman" w:hAnsi="Times New Roman" w:cs="Times New Roman"/>
          <w:sz w:val="22"/>
          <w:szCs w:val="22"/>
        </w:rPr>
        <w:t>стороной</w:t>
      </w:r>
      <w:r w:rsidR="001F0A91">
        <w:rPr>
          <w:rFonts w:ascii="Times New Roman" w:hAnsi="Times New Roman" w:cs="Times New Roman"/>
          <w:sz w:val="22"/>
          <w:szCs w:val="22"/>
        </w:rPr>
        <w:t xml:space="preserve"> по договору</w:t>
      </w:r>
      <w:r w:rsidR="00791B86">
        <w:rPr>
          <w:rFonts w:ascii="Times New Roman" w:hAnsi="Times New Roman" w:cs="Times New Roman"/>
          <w:sz w:val="22"/>
          <w:szCs w:val="22"/>
        </w:rPr>
        <w:t xml:space="preserve">, </w:t>
      </w:r>
      <w:r w:rsidRPr="00F5214A">
        <w:rPr>
          <w:rFonts w:ascii="Times New Roman" w:hAnsi="Times New Roman" w:cs="Times New Roman"/>
          <w:sz w:val="22"/>
          <w:szCs w:val="22"/>
        </w:rPr>
        <w:t xml:space="preserve">в течение 24 часов с момента выявления </w:t>
      </w:r>
      <w:r w:rsidRPr="00F5214A" w:rsidR="00161BD3">
        <w:rPr>
          <w:rFonts w:ascii="Times New Roman" w:hAnsi="Times New Roman" w:cs="Times New Roman"/>
          <w:sz w:val="22"/>
          <w:szCs w:val="22"/>
        </w:rPr>
        <w:t xml:space="preserve">такого несоответствия </w:t>
      </w:r>
      <w:r w:rsidRPr="00F5214A">
        <w:rPr>
          <w:rFonts w:ascii="Times New Roman" w:hAnsi="Times New Roman" w:cs="Times New Roman"/>
          <w:sz w:val="22"/>
          <w:szCs w:val="22"/>
        </w:rPr>
        <w:t xml:space="preserve">извещает Поставщика о необходимости его прибытия в течение 48 часов для составления Акта об установленном расхождении по количеству и качеству. В случае неявки Поставщика в указанный срок Покупатель вправе самостоятельно и/или с участием третьего лица составить Акт об установленном расхождении по количеству и качеству. В случае присутствия надлежаще уполномоченного представителя Поставщика при выявлении указанных расхождений при приемке-передаче Товара вызов представителя Поставщика не требуется. Акт об установленном расхождении по количеству и качеству составляется по форме ТОРГ-2. </w:t>
      </w:r>
    </w:p>
    <w:p w:rsidRPr="00F5214A" w:rsidR="00842566" w:rsidP="00842566" w:rsidRDefault="00842566" w14:paraId="08C0DEF0" w14:textId="186204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3.</w:t>
      </w:r>
      <w:r w:rsidR="006D69BD">
        <w:rPr>
          <w:rFonts w:ascii="Times New Roman" w:hAnsi="Times New Roman" w:cs="Times New Roman"/>
          <w:sz w:val="22"/>
          <w:szCs w:val="22"/>
        </w:rPr>
        <w:t>10</w:t>
      </w:r>
      <w:r w:rsidRPr="00F5214A">
        <w:rPr>
          <w:rFonts w:ascii="Times New Roman" w:hAnsi="Times New Roman" w:cs="Times New Roman"/>
          <w:sz w:val="22"/>
          <w:szCs w:val="22"/>
        </w:rPr>
        <w:t>. В случае недопоставки Товара и/или поставки Товара ненадлежащего качества Поставщик обязан в указанный Покупателем срок осуществить дополнительную поставку недостающего Товара и/или заменить Товар ненадлежащего качества товаром, соответствующим условиям настоящего Договора, либо по требованию Покупателя вернуть последнему денежные средства за недостающий/некачественный Товар и возместить убытки в полном объеме.</w:t>
      </w:r>
    </w:p>
    <w:p w:rsidRPr="00F5214A" w:rsidR="00842566" w:rsidP="00842566" w:rsidRDefault="00842566" w14:paraId="08C0DEF1" w14:textId="6DD77BC1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3.</w:t>
      </w:r>
      <w:r w:rsidR="006D69BD">
        <w:rPr>
          <w:sz w:val="22"/>
          <w:szCs w:val="22"/>
        </w:rPr>
        <w:t>11</w:t>
      </w:r>
      <w:r w:rsidRPr="00F5214A">
        <w:rPr>
          <w:sz w:val="22"/>
          <w:szCs w:val="22"/>
        </w:rPr>
        <w:t xml:space="preserve">. Все затраты, связанные с недопоставкой и/или </w:t>
      </w:r>
      <w:r w:rsidRPr="00F5214A" w:rsidR="003E778A">
        <w:rPr>
          <w:sz w:val="22"/>
          <w:szCs w:val="22"/>
        </w:rPr>
        <w:t>поставкой Товара ненадлежащего качества,</w:t>
      </w:r>
      <w:r w:rsidRPr="00F5214A">
        <w:rPr>
          <w:sz w:val="22"/>
          <w:szCs w:val="22"/>
        </w:rPr>
        <w:t xml:space="preserve"> относятся на Сторону</w:t>
      </w:r>
      <w:r w:rsidRPr="00F5214A" w:rsidR="00161BD3">
        <w:rPr>
          <w:sz w:val="22"/>
          <w:szCs w:val="22"/>
        </w:rPr>
        <w:t>, ответственную за указанные недостатки</w:t>
      </w:r>
      <w:r w:rsidRPr="00F5214A">
        <w:rPr>
          <w:sz w:val="22"/>
          <w:szCs w:val="22"/>
        </w:rPr>
        <w:t>.</w:t>
      </w:r>
    </w:p>
    <w:p w:rsidRPr="00F5214A" w:rsidR="009C6CCD" w:rsidP="00842566" w:rsidRDefault="009C6CCD" w14:paraId="08C0DEF2" w14:textId="4B1DE6F7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3.1</w:t>
      </w:r>
      <w:r w:rsidR="006D69BD">
        <w:rPr>
          <w:sz w:val="22"/>
          <w:szCs w:val="22"/>
        </w:rPr>
        <w:t>2</w:t>
      </w:r>
      <w:r w:rsidRPr="00F5214A">
        <w:rPr>
          <w:sz w:val="22"/>
          <w:szCs w:val="22"/>
        </w:rPr>
        <w:t>. Право собственности на Товар переходит к Покупателю без каких-либо обременений. Товар, переданный Поставщиком в собственность Покупателю, не считается находящимся в залоге у Поставщика, в том числе для обеспечения исполнения Покупателем обязательств по его оплате (п. 5 ст. 488 ГК РФ).</w:t>
      </w:r>
    </w:p>
    <w:p w:rsidRPr="00F5214A" w:rsidR="00161BD3" w:rsidP="00842566" w:rsidRDefault="00161BD3" w14:paraId="08C0DEF3" w14:textId="77777777">
      <w:pPr>
        <w:jc w:val="both"/>
        <w:rPr>
          <w:sz w:val="22"/>
          <w:szCs w:val="22"/>
        </w:rPr>
      </w:pPr>
    </w:p>
    <w:p w:rsidRPr="00F5214A" w:rsidR="00842566" w:rsidP="00842566" w:rsidRDefault="00842566" w14:paraId="08C0DEF4" w14:textId="7777777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4. КАЧЕСТВО ТОВАРА, ГАРАНТИЯ</w:t>
      </w:r>
    </w:p>
    <w:p w:rsidR="00842566" w:rsidP="00842566" w:rsidRDefault="00842566" w14:paraId="08C0DEF5" w14:textId="667B8BA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5214A">
        <w:rPr>
          <w:sz w:val="22"/>
          <w:szCs w:val="22"/>
        </w:rPr>
        <w:t>4.1.</w:t>
      </w:r>
      <w:r w:rsidRPr="00F5214A" w:rsidR="00557AD4">
        <w:rPr>
          <w:sz w:val="22"/>
          <w:szCs w:val="22"/>
        </w:rPr>
        <w:t xml:space="preserve"> </w:t>
      </w:r>
      <w:r w:rsidRPr="00F5214A">
        <w:rPr>
          <w:sz w:val="22"/>
          <w:szCs w:val="22"/>
        </w:rPr>
        <w:t>Поставщик гарантирует полное соответствие поставленного Товара техническим характеристикам завода-изготовителя, ГОСТ</w:t>
      </w:r>
      <w:r w:rsidR="00AB3F74">
        <w:rPr>
          <w:sz w:val="22"/>
          <w:szCs w:val="22"/>
        </w:rPr>
        <w:t>, ТР</w:t>
      </w:r>
      <w:r w:rsidRPr="00F5214A">
        <w:rPr>
          <w:sz w:val="22"/>
          <w:szCs w:val="22"/>
        </w:rPr>
        <w:t xml:space="preserve"> и ТУ, а также предоставляет гарантийный срок на Товар, указанный в Спецификациях. </w:t>
      </w:r>
    </w:p>
    <w:p w:rsidRPr="00637644" w:rsidR="00D027A2" w:rsidP="00D027A2" w:rsidRDefault="00842566" w14:paraId="1CA60046" w14:textId="7373B0C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F78D1">
        <w:rPr>
          <w:sz w:val="22"/>
          <w:szCs w:val="22"/>
        </w:rPr>
        <w:t>4.2.</w:t>
      </w:r>
      <w:r w:rsidRPr="00F5214A">
        <w:rPr>
          <w:sz w:val="22"/>
          <w:szCs w:val="22"/>
        </w:rPr>
        <w:t xml:space="preserve"> </w:t>
      </w:r>
      <w:r w:rsidRPr="00F5214A" w:rsidR="009C0045">
        <w:rPr>
          <w:sz w:val="22"/>
          <w:szCs w:val="22"/>
        </w:rPr>
        <w:t xml:space="preserve">Поставщик предоставляет Покупателю гарантию на Товар на срок, установленный его изготовителем. </w:t>
      </w:r>
      <w:r w:rsidRPr="00F5214A" w:rsidR="00D027A2">
        <w:rPr>
          <w:sz w:val="22"/>
          <w:szCs w:val="22"/>
        </w:rPr>
        <w:t>Гарантийный срок указывается Сторонами в Спецификациях на поставку соответствующего Товара.</w:t>
      </w:r>
      <w:r w:rsidR="00D027A2">
        <w:rPr>
          <w:sz w:val="22"/>
          <w:szCs w:val="22"/>
        </w:rPr>
        <w:t xml:space="preserve"> </w:t>
      </w:r>
    </w:p>
    <w:p w:rsidR="009C0045" w:rsidP="00842566" w:rsidRDefault="009C0045" w14:paraId="08C0DEF6" w14:textId="36BDD0A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5214A">
        <w:rPr>
          <w:sz w:val="22"/>
          <w:szCs w:val="22"/>
        </w:rPr>
        <w:t>Если изготовителем гарантия на Товар не установлена</w:t>
      </w:r>
      <w:r w:rsidR="001F7016">
        <w:rPr>
          <w:sz w:val="22"/>
          <w:szCs w:val="22"/>
        </w:rPr>
        <w:t xml:space="preserve"> и в Спецификации не опред</w:t>
      </w:r>
      <w:r w:rsidR="0042574B">
        <w:rPr>
          <w:sz w:val="22"/>
          <w:szCs w:val="22"/>
        </w:rPr>
        <w:t>елена</w:t>
      </w:r>
      <w:r w:rsidRPr="00F5214A">
        <w:rPr>
          <w:sz w:val="22"/>
          <w:szCs w:val="22"/>
        </w:rPr>
        <w:t xml:space="preserve">, то гарантия на Товар действует </w:t>
      </w:r>
      <w:r w:rsidR="001603E0">
        <w:rPr>
          <w:sz w:val="22"/>
          <w:szCs w:val="22"/>
        </w:rPr>
        <w:t>не мене</w:t>
      </w:r>
      <w:r w:rsidR="0024127E">
        <w:rPr>
          <w:sz w:val="22"/>
          <w:szCs w:val="22"/>
        </w:rPr>
        <w:t>е</w:t>
      </w:r>
      <w:r w:rsidRPr="00F5214A">
        <w:rPr>
          <w:sz w:val="22"/>
          <w:szCs w:val="22"/>
        </w:rPr>
        <w:t xml:space="preserve"> 12 (</w:t>
      </w:r>
      <w:r w:rsidR="00A1527E">
        <w:rPr>
          <w:sz w:val="22"/>
          <w:szCs w:val="22"/>
        </w:rPr>
        <w:t>Д</w:t>
      </w:r>
      <w:r w:rsidRPr="00F5214A">
        <w:rPr>
          <w:sz w:val="22"/>
          <w:szCs w:val="22"/>
        </w:rPr>
        <w:t>венадцати) месяцев с момента передачи Товара Покупателю, который определяется документами, указанными в п. 3.</w:t>
      </w:r>
      <w:r w:rsidR="00FC726C">
        <w:rPr>
          <w:sz w:val="22"/>
          <w:szCs w:val="22"/>
        </w:rPr>
        <w:t>5</w:t>
      </w:r>
      <w:r w:rsidRPr="00F5214A">
        <w:rPr>
          <w:sz w:val="22"/>
          <w:szCs w:val="22"/>
        </w:rPr>
        <w:t xml:space="preserve"> Договора.</w:t>
      </w:r>
      <w:r w:rsidRPr="00F5214A" w:rsidR="00842566">
        <w:rPr>
          <w:sz w:val="22"/>
          <w:szCs w:val="22"/>
        </w:rPr>
        <w:t xml:space="preserve"> </w:t>
      </w:r>
    </w:p>
    <w:p w:rsidRPr="00F5214A" w:rsidR="00842566" w:rsidP="00842566" w:rsidRDefault="00842566" w14:paraId="08C0DEF8" w14:textId="7777777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5214A">
        <w:rPr>
          <w:sz w:val="22"/>
          <w:szCs w:val="22"/>
        </w:rPr>
        <w:t xml:space="preserve">4.3. Если Покупатель лишен возможности использовать Товар, в отношении которого Поставщиком установлен гарантийный срок, по зависящим от Поставщика и/или изготовителя Товара обстоятельствам, гарантийный срок не </w:t>
      </w:r>
      <w:r w:rsidRPr="00F5214A" w:rsidR="009C0045">
        <w:rPr>
          <w:sz w:val="22"/>
          <w:szCs w:val="22"/>
        </w:rPr>
        <w:t>исчисляется</w:t>
      </w:r>
      <w:r w:rsidRPr="00F5214A">
        <w:rPr>
          <w:sz w:val="22"/>
          <w:szCs w:val="22"/>
        </w:rPr>
        <w:t xml:space="preserve"> до устранения соответству</w:t>
      </w:r>
      <w:r w:rsidRPr="00F5214A" w:rsidR="009C0045">
        <w:rPr>
          <w:sz w:val="22"/>
          <w:szCs w:val="22"/>
        </w:rPr>
        <w:t>ющих обстоятельств Поставщиком.</w:t>
      </w:r>
    </w:p>
    <w:p w:rsidRPr="00F5214A" w:rsidR="00557AD4" w:rsidP="00842566" w:rsidRDefault="00842566" w14:paraId="08C0DEF9" w14:textId="3716C7D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5214A">
        <w:rPr>
          <w:sz w:val="22"/>
          <w:szCs w:val="22"/>
        </w:rPr>
        <w:t xml:space="preserve">4.4. </w:t>
      </w:r>
      <w:r w:rsidRPr="00F5214A" w:rsidR="009C0045">
        <w:rPr>
          <w:sz w:val="22"/>
          <w:szCs w:val="22"/>
        </w:rPr>
        <w:t>Недостатки Товара, выявленные (проявившиеся) в течение гарантийного срока, устанавливаются в соответствии с порядком, определенным в п. 3.</w:t>
      </w:r>
      <w:r w:rsidR="00F53C07">
        <w:rPr>
          <w:sz w:val="22"/>
          <w:szCs w:val="22"/>
        </w:rPr>
        <w:t>9</w:t>
      </w:r>
      <w:r w:rsidRPr="00F5214A" w:rsidR="009C0045">
        <w:rPr>
          <w:sz w:val="22"/>
          <w:szCs w:val="22"/>
        </w:rPr>
        <w:t xml:space="preserve">.1 Договора, с оформлением акта </w:t>
      </w:r>
      <w:r w:rsidRPr="00F5214A" w:rsidR="00557AD4">
        <w:rPr>
          <w:sz w:val="22"/>
          <w:szCs w:val="22"/>
        </w:rPr>
        <w:t xml:space="preserve">о выявленных недостатках в произвольной форме. </w:t>
      </w:r>
    </w:p>
    <w:p w:rsidRPr="00F5214A" w:rsidR="00557AD4" w:rsidP="00842566" w:rsidRDefault="00557AD4" w14:paraId="08C0DEFA" w14:textId="7777777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6131EC">
        <w:rPr>
          <w:sz w:val="22"/>
          <w:szCs w:val="22"/>
        </w:rPr>
        <w:t xml:space="preserve">4.5. Если иного не будет согласовано Сторонами, Поставщик </w:t>
      </w:r>
      <w:r w:rsidRPr="006131EC" w:rsidR="00842566">
        <w:rPr>
          <w:sz w:val="22"/>
          <w:szCs w:val="22"/>
        </w:rPr>
        <w:t xml:space="preserve">обязуется </w:t>
      </w:r>
      <w:r w:rsidRPr="006131EC" w:rsidR="00E00721">
        <w:rPr>
          <w:sz w:val="22"/>
          <w:szCs w:val="22"/>
        </w:rPr>
        <w:t xml:space="preserve">за свой счет и своими силами </w:t>
      </w:r>
      <w:r w:rsidRPr="006131EC" w:rsidR="00842566">
        <w:rPr>
          <w:sz w:val="22"/>
          <w:szCs w:val="22"/>
        </w:rPr>
        <w:t>устранять</w:t>
      </w:r>
      <w:r w:rsidRPr="00F5214A" w:rsidR="00842566">
        <w:rPr>
          <w:sz w:val="22"/>
          <w:szCs w:val="22"/>
        </w:rPr>
        <w:t xml:space="preserve"> выявленные в течение гарантийного срока </w:t>
      </w:r>
      <w:r w:rsidRPr="00F5214A">
        <w:rPr>
          <w:sz w:val="22"/>
          <w:szCs w:val="22"/>
        </w:rPr>
        <w:t>недостатки Товара</w:t>
      </w:r>
      <w:r w:rsidRPr="00F5214A" w:rsidR="00842566">
        <w:rPr>
          <w:sz w:val="22"/>
          <w:szCs w:val="22"/>
        </w:rPr>
        <w:t xml:space="preserve"> </w:t>
      </w:r>
      <w:r w:rsidRPr="00F5214A">
        <w:rPr>
          <w:sz w:val="22"/>
          <w:szCs w:val="22"/>
        </w:rPr>
        <w:t>в следующие сроки:</w:t>
      </w:r>
    </w:p>
    <w:p w:rsidRPr="00F5214A" w:rsidR="00557AD4" w:rsidP="00842566" w:rsidRDefault="00557AD4" w14:paraId="08C0DEFB" w14:textId="70C9BAF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5214A">
        <w:rPr>
          <w:sz w:val="22"/>
          <w:szCs w:val="22"/>
        </w:rPr>
        <w:t xml:space="preserve">- в отношении Товара, произведенного на территории РФ или государств, являющихся членами Евразийского </w:t>
      </w:r>
      <w:r w:rsidRPr="00F5214A">
        <w:rPr>
          <w:sz w:val="22"/>
          <w:szCs w:val="22"/>
        </w:rPr>
        <w:lastRenderedPageBreak/>
        <w:t>экономического союза – в течение 7 (</w:t>
      </w:r>
      <w:r w:rsidR="009E3DAD">
        <w:rPr>
          <w:sz w:val="22"/>
          <w:szCs w:val="22"/>
        </w:rPr>
        <w:t>Семи</w:t>
      </w:r>
      <w:r w:rsidRPr="00F5214A">
        <w:rPr>
          <w:sz w:val="22"/>
          <w:szCs w:val="22"/>
        </w:rPr>
        <w:t>) рабочих дней;</w:t>
      </w:r>
    </w:p>
    <w:p w:rsidRPr="00F5214A" w:rsidR="00842566" w:rsidP="00842566" w:rsidRDefault="00557AD4" w14:paraId="08C0DEFC" w14:textId="2D87CA5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5214A">
        <w:rPr>
          <w:sz w:val="22"/>
          <w:szCs w:val="22"/>
        </w:rPr>
        <w:t>- в отношении Товара</w:t>
      </w:r>
      <w:r w:rsidRPr="00F5214A" w:rsidR="00E00721">
        <w:rPr>
          <w:sz w:val="22"/>
          <w:szCs w:val="22"/>
        </w:rPr>
        <w:t>, произведенн</w:t>
      </w:r>
      <w:r w:rsidR="00D414B4">
        <w:rPr>
          <w:sz w:val="22"/>
          <w:szCs w:val="22"/>
        </w:rPr>
        <w:t>ого</w:t>
      </w:r>
      <w:r w:rsidRPr="00F5214A" w:rsidR="00E00721">
        <w:rPr>
          <w:sz w:val="22"/>
          <w:szCs w:val="22"/>
        </w:rPr>
        <w:t xml:space="preserve"> за пределами РФ или государств,</w:t>
      </w:r>
      <w:r w:rsidRPr="00F5214A" w:rsidR="001462C2">
        <w:rPr>
          <w:sz w:val="22"/>
          <w:szCs w:val="22"/>
        </w:rPr>
        <w:t xml:space="preserve"> </w:t>
      </w:r>
      <w:r w:rsidRPr="00637644" w:rsidR="00E00721">
        <w:rPr>
          <w:sz w:val="22"/>
          <w:szCs w:val="22"/>
        </w:rPr>
        <w:t xml:space="preserve">являющихся </w:t>
      </w:r>
      <w:r w:rsidRPr="00F5214A" w:rsidR="00E00721">
        <w:rPr>
          <w:sz w:val="22"/>
          <w:szCs w:val="22"/>
        </w:rPr>
        <w:t>членами Евразийского экономического союза – в течение 15 (</w:t>
      </w:r>
      <w:r w:rsidR="009E3DAD">
        <w:rPr>
          <w:sz w:val="22"/>
          <w:szCs w:val="22"/>
        </w:rPr>
        <w:t>Пятнадцати</w:t>
      </w:r>
      <w:r w:rsidRPr="00F5214A" w:rsidR="00E00721">
        <w:rPr>
          <w:sz w:val="22"/>
          <w:szCs w:val="22"/>
        </w:rPr>
        <w:t>) рабочих дней.</w:t>
      </w:r>
    </w:p>
    <w:p w:rsidR="00E00721" w:rsidP="00842566" w:rsidRDefault="00E00721" w14:paraId="08C0DEFD" w14:textId="66E286F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5214A">
        <w:rPr>
          <w:sz w:val="22"/>
          <w:szCs w:val="22"/>
        </w:rPr>
        <w:t>Исчисление сроков, определенных настоящим пунктом Договора, начинается с момента оформления акта о выявленных недостатках.</w:t>
      </w:r>
    </w:p>
    <w:p w:rsidR="00F57A01" w:rsidP="00842566" w:rsidRDefault="00F57A01" w14:paraId="1B5FF5F1" w14:textId="554EFC5B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4.6. Указанные в </w:t>
      </w:r>
      <w:proofErr w:type="spellStart"/>
      <w:r>
        <w:rPr>
          <w:sz w:val="22"/>
          <w:szCs w:val="22"/>
        </w:rPr>
        <w:t>п.п</w:t>
      </w:r>
      <w:proofErr w:type="spellEnd"/>
      <w:r>
        <w:rPr>
          <w:sz w:val="22"/>
          <w:szCs w:val="22"/>
        </w:rPr>
        <w:t>.</w:t>
      </w:r>
      <w:r w:rsidR="003E79A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4.1.-4.5. договора положения применяются </w:t>
      </w:r>
      <w:r w:rsidR="00D96743">
        <w:rPr>
          <w:sz w:val="22"/>
          <w:szCs w:val="22"/>
        </w:rPr>
        <w:t xml:space="preserve">при поставке любого </w:t>
      </w:r>
      <w:r>
        <w:rPr>
          <w:sz w:val="22"/>
          <w:szCs w:val="22"/>
        </w:rPr>
        <w:t>Товара, за исключением</w:t>
      </w:r>
      <w:r w:rsidR="00D96743">
        <w:rPr>
          <w:sz w:val="22"/>
          <w:szCs w:val="22"/>
        </w:rPr>
        <w:t xml:space="preserve"> Товара, указанного в 4.13. договора.</w:t>
      </w:r>
      <w:r>
        <w:rPr>
          <w:sz w:val="22"/>
          <w:szCs w:val="22"/>
        </w:rPr>
        <w:t xml:space="preserve"> </w:t>
      </w:r>
    </w:p>
    <w:p w:rsidRPr="002E3F7E" w:rsidR="00040E7D" w:rsidP="00040E7D" w:rsidRDefault="00040E7D" w14:paraId="2AA634EF" w14:textId="00DB0AA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 w:rsidR="00D96743">
        <w:rPr>
          <w:sz w:val="22"/>
          <w:szCs w:val="22"/>
        </w:rPr>
        <w:t>7</w:t>
      </w:r>
      <w:r w:rsidRPr="002E3F7E">
        <w:rPr>
          <w:sz w:val="22"/>
          <w:szCs w:val="22"/>
        </w:rPr>
        <w:t>. Товар поставляется в оригинальной упаковке или таре, или емкостях обеспечивающей его сохранность при перевозке, перегрузке и хранении. Каждая упаковка, тара, емкость Товара должна быть снабжена маркировкой (этикеткой) на русском языке в соответствии с действующим законодательством РФ и соответствующими ГОСТами, ТР. На упаковке, ярлыке (этикетке) указыва</w:t>
      </w:r>
      <w:r w:rsidR="004514DC">
        <w:rPr>
          <w:sz w:val="22"/>
          <w:szCs w:val="22"/>
        </w:rPr>
        <w:t>е</w:t>
      </w:r>
      <w:r w:rsidRPr="002E3F7E">
        <w:rPr>
          <w:sz w:val="22"/>
          <w:szCs w:val="22"/>
        </w:rPr>
        <w:t>тся следующая информация: наименование и местонахождени</w:t>
      </w:r>
      <w:r w:rsidR="00A8388A">
        <w:rPr>
          <w:sz w:val="22"/>
          <w:szCs w:val="22"/>
        </w:rPr>
        <w:t>е</w:t>
      </w:r>
      <w:r w:rsidRPr="002E3F7E">
        <w:rPr>
          <w:sz w:val="22"/>
          <w:szCs w:val="22"/>
        </w:rPr>
        <w:t xml:space="preserve"> (юридический адрес, включая страну) изготовителя, его товарный знак (при наличии</w:t>
      </w:r>
      <w:r w:rsidR="00B74FAA">
        <w:rPr>
          <w:sz w:val="22"/>
          <w:szCs w:val="22"/>
        </w:rPr>
        <w:t>)</w:t>
      </w:r>
      <w:r w:rsidRPr="002E3F7E">
        <w:rPr>
          <w:sz w:val="22"/>
          <w:szCs w:val="22"/>
        </w:rPr>
        <w:t>; наименование, обозначение марки и назначение продукции; обозначение документа, в соответствии с которым производился (при наличии); срок и условия хранения; дата изготовления; номер партии; штриховой идентификационный код (при необходимости).</w:t>
      </w:r>
    </w:p>
    <w:p w:rsidR="00040E7D" w:rsidP="00040E7D" w:rsidRDefault="00040E7D" w14:paraId="45497DF5" w14:textId="248B546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E3F7E">
        <w:rPr>
          <w:sz w:val="22"/>
          <w:szCs w:val="22"/>
        </w:rPr>
        <w:t>4.</w:t>
      </w:r>
      <w:r w:rsidR="00D96743">
        <w:rPr>
          <w:sz w:val="22"/>
          <w:szCs w:val="22"/>
        </w:rPr>
        <w:t>8</w:t>
      </w:r>
      <w:r w:rsidRPr="002E3F7E">
        <w:rPr>
          <w:sz w:val="22"/>
          <w:szCs w:val="22"/>
        </w:rPr>
        <w:t>.</w:t>
      </w:r>
      <w:r w:rsidR="003C6627">
        <w:rPr>
          <w:sz w:val="22"/>
          <w:szCs w:val="22"/>
        </w:rPr>
        <w:t xml:space="preserve"> На момент передачи Товара с</w:t>
      </w:r>
      <w:r w:rsidRPr="002E3F7E">
        <w:rPr>
          <w:sz w:val="22"/>
          <w:szCs w:val="22"/>
        </w:rPr>
        <w:t>рок хранения Товара не должен быть</w:t>
      </w:r>
      <w:r w:rsidRPr="00304F75">
        <w:rPr>
          <w:sz w:val="22"/>
          <w:szCs w:val="22"/>
        </w:rPr>
        <w:t xml:space="preserve"> менее </w:t>
      </w:r>
      <w:bookmarkStart w:name="_GoBack" w:id="0"/>
      <w:bookmarkEnd w:id="0"/>
      <w:r w:rsidRPr="008351A7">
        <w:rPr>
          <w:sz w:val="22"/>
          <w:szCs w:val="22"/>
          <w:highlight w:val="yellow"/>
        </w:rPr>
        <w:t>_____________  (_______)</w:t>
      </w:r>
      <w:r w:rsidRPr="002E3F7E">
        <w:rPr>
          <w:sz w:val="22"/>
          <w:szCs w:val="22"/>
        </w:rPr>
        <w:t xml:space="preserve"> с даты изготовления Товара, указанной на оригинальной упаковке или таре или емкости.</w:t>
      </w:r>
    </w:p>
    <w:p w:rsidR="00040E7D" w:rsidP="00040E7D" w:rsidRDefault="00040E7D" w14:paraId="2F71E9C6" w14:textId="6603411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 w:rsidR="00D96743">
        <w:rPr>
          <w:sz w:val="22"/>
          <w:szCs w:val="22"/>
        </w:rPr>
        <w:t>9</w:t>
      </w:r>
      <w:r>
        <w:rPr>
          <w:sz w:val="22"/>
          <w:szCs w:val="22"/>
        </w:rPr>
        <w:t xml:space="preserve">. </w:t>
      </w:r>
      <w:r w:rsidRPr="0052263C">
        <w:rPr>
          <w:sz w:val="22"/>
          <w:szCs w:val="22"/>
        </w:rPr>
        <w:t>В отношении недостатков, возникших при использовании Товара</w:t>
      </w:r>
      <w:r w:rsidR="002E3F7E">
        <w:rPr>
          <w:sz w:val="22"/>
          <w:szCs w:val="22"/>
        </w:rPr>
        <w:t xml:space="preserve">, </w:t>
      </w:r>
      <w:r w:rsidRPr="0052263C">
        <w:rPr>
          <w:sz w:val="22"/>
          <w:szCs w:val="22"/>
        </w:rPr>
        <w:t xml:space="preserve">Покупатель вправе предъявить Поставщику требования, предусмотренные ст. 475 ГК РФ, если обнаружит недостатки в течение срока хранения Товара, указанного в п. </w:t>
      </w:r>
      <w:r w:rsidR="002E3F7E">
        <w:rPr>
          <w:sz w:val="22"/>
          <w:szCs w:val="22"/>
        </w:rPr>
        <w:t>4.</w:t>
      </w:r>
      <w:r w:rsidR="00E53342">
        <w:rPr>
          <w:sz w:val="22"/>
          <w:szCs w:val="22"/>
        </w:rPr>
        <w:t>8</w:t>
      </w:r>
      <w:r w:rsidR="002E3F7E">
        <w:rPr>
          <w:sz w:val="22"/>
          <w:szCs w:val="22"/>
        </w:rPr>
        <w:t>.</w:t>
      </w:r>
      <w:r w:rsidRPr="0052263C">
        <w:rPr>
          <w:sz w:val="22"/>
          <w:szCs w:val="22"/>
        </w:rPr>
        <w:t xml:space="preserve"> настоящего Договора. При отсутствии срока хранения Покупатель вправе предъявить указанные требования в пределах сроков, установленных законом.</w:t>
      </w:r>
      <w:r>
        <w:rPr>
          <w:sz w:val="22"/>
          <w:szCs w:val="22"/>
        </w:rPr>
        <w:t xml:space="preserve"> </w:t>
      </w:r>
      <w:r w:rsidRPr="0052263C">
        <w:rPr>
          <w:sz w:val="22"/>
          <w:szCs w:val="22"/>
        </w:rPr>
        <w:t>При этом Покупателем должна быть соблюдена процедура уведомления Поставщика, предусмотренная п. 3.</w:t>
      </w:r>
      <w:r>
        <w:rPr>
          <w:sz w:val="22"/>
          <w:szCs w:val="22"/>
        </w:rPr>
        <w:t>9.</w:t>
      </w:r>
      <w:r w:rsidRPr="0052263C">
        <w:rPr>
          <w:sz w:val="22"/>
          <w:szCs w:val="22"/>
        </w:rPr>
        <w:t>1</w:t>
      </w:r>
      <w:r>
        <w:rPr>
          <w:sz w:val="22"/>
          <w:szCs w:val="22"/>
        </w:rPr>
        <w:t>.</w:t>
      </w:r>
      <w:r w:rsidRPr="0052263C">
        <w:rPr>
          <w:sz w:val="22"/>
          <w:szCs w:val="22"/>
        </w:rPr>
        <w:t xml:space="preserve"> Договора</w:t>
      </w:r>
      <w:r>
        <w:rPr>
          <w:sz w:val="22"/>
          <w:szCs w:val="22"/>
        </w:rPr>
        <w:t>.</w:t>
      </w:r>
    </w:p>
    <w:p w:rsidR="00040E7D" w:rsidP="00040E7D" w:rsidRDefault="00040E7D" w14:paraId="402210EB" w14:textId="5F07B19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 w:rsidR="00D96743">
        <w:rPr>
          <w:sz w:val="22"/>
          <w:szCs w:val="22"/>
        </w:rPr>
        <w:t>10</w:t>
      </w:r>
      <w:r>
        <w:rPr>
          <w:sz w:val="22"/>
          <w:szCs w:val="22"/>
        </w:rPr>
        <w:t xml:space="preserve">. </w:t>
      </w:r>
      <w:r w:rsidRPr="0052263C">
        <w:rPr>
          <w:sz w:val="22"/>
          <w:szCs w:val="22"/>
        </w:rPr>
        <w:t>Если иного не будет согласовано Сторонами, Поставщик обязуется рассмотреть и удовлетворить обоснованные требования Покупателя, вытекающие из поставки (передачи) Товара, имеющего недостатки (как по количеству, так и/или по качеству) в течение 3 (</w:t>
      </w:r>
      <w:r w:rsidR="003C73C2">
        <w:rPr>
          <w:sz w:val="22"/>
          <w:szCs w:val="22"/>
        </w:rPr>
        <w:t>Т</w:t>
      </w:r>
      <w:r w:rsidRPr="0052263C">
        <w:rPr>
          <w:sz w:val="22"/>
          <w:szCs w:val="22"/>
        </w:rPr>
        <w:t>рех) рабочих дней с момента обращения Покупателя.</w:t>
      </w:r>
    </w:p>
    <w:p w:rsidR="00040E7D" w:rsidP="00040E7D" w:rsidRDefault="00040E7D" w14:paraId="75EFE5DA" w14:textId="46838AF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 w:rsidR="00D96743">
        <w:rPr>
          <w:sz w:val="22"/>
          <w:szCs w:val="22"/>
        </w:rPr>
        <w:t>11</w:t>
      </w:r>
      <w:r>
        <w:rPr>
          <w:sz w:val="22"/>
          <w:szCs w:val="22"/>
        </w:rPr>
        <w:t xml:space="preserve">. </w:t>
      </w:r>
      <w:r w:rsidRPr="0052263C">
        <w:rPr>
          <w:sz w:val="22"/>
          <w:szCs w:val="22"/>
        </w:rPr>
        <w:t>В случае несогласия Поставщика с несоответствием качества Товара условиям Договора и Приложений к нему, Покупатель вправе провести экспертизу (исследование) с привлечением компетентных лиц, результаты которой будут обязательны для обеих Сторон.</w:t>
      </w:r>
    </w:p>
    <w:p w:rsidR="00040E7D" w:rsidP="00040E7D" w:rsidRDefault="00040E7D" w14:paraId="52C8E37E" w14:textId="199E3D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 w:rsidR="00D96743">
        <w:rPr>
          <w:sz w:val="22"/>
          <w:szCs w:val="22"/>
        </w:rPr>
        <w:t>12</w:t>
      </w:r>
      <w:r>
        <w:rPr>
          <w:sz w:val="22"/>
          <w:szCs w:val="22"/>
        </w:rPr>
        <w:t xml:space="preserve">. </w:t>
      </w:r>
      <w:r w:rsidRPr="0052263C">
        <w:rPr>
          <w:sz w:val="22"/>
          <w:szCs w:val="22"/>
        </w:rPr>
        <w:t>При наличии в результатах экспертизы (исследования) выводов о наличии недостатков Товара, ответственность за которые</w:t>
      </w:r>
      <w:r w:rsidR="00057FB7">
        <w:rPr>
          <w:sz w:val="22"/>
          <w:szCs w:val="22"/>
        </w:rPr>
        <w:t xml:space="preserve"> несет</w:t>
      </w:r>
      <w:r w:rsidRPr="0052263C">
        <w:rPr>
          <w:sz w:val="22"/>
          <w:szCs w:val="22"/>
        </w:rPr>
        <w:t xml:space="preserve"> Поставщик, Поставщик обязуется возместить Покупателю </w:t>
      </w:r>
      <w:r w:rsidR="002E3F7E">
        <w:rPr>
          <w:sz w:val="22"/>
          <w:szCs w:val="22"/>
        </w:rPr>
        <w:t xml:space="preserve">все расходы, связанные с проведением </w:t>
      </w:r>
      <w:r w:rsidRPr="0052263C">
        <w:rPr>
          <w:sz w:val="22"/>
          <w:szCs w:val="22"/>
        </w:rPr>
        <w:t>экспертиз</w:t>
      </w:r>
      <w:r w:rsidR="002E3F7E">
        <w:rPr>
          <w:sz w:val="22"/>
          <w:szCs w:val="22"/>
        </w:rPr>
        <w:t>ы</w:t>
      </w:r>
      <w:r w:rsidRPr="0052263C">
        <w:rPr>
          <w:sz w:val="22"/>
          <w:szCs w:val="22"/>
        </w:rPr>
        <w:t xml:space="preserve"> (исследовани</w:t>
      </w:r>
      <w:r w:rsidR="002E3F7E">
        <w:rPr>
          <w:sz w:val="22"/>
          <w:szCs w:val="22"/>
        </w:rPr>
        <w:t>ем</w:t>
      </w:r>
      <w:r w:rsidRPr="0052263C">
        <w:rPr>
          <w:sz w:val="22"/>
          <w:szCs w:val="22"/>
        </w:rPr>
        <w:t>).</w:t>
      </w:r>
      <w:r w:rsidR="00D96743">
        <w:rPr>
          <w:sz w:val="22"/>
          <w:szCs w:val="22"/>
        </w:rPr>
        <w:t xml:space="preserve"> </w:t>
      </w:r>
      <w:r w:rsidRPr="00337AB6">
        <w:rPr>
          <w:sz w:val="22"/>
          <w:szCs w:val="22"/>
        </w:rPr>
        <w:t xml:space="preserve">Поставщик </w:t>
      </w:r>
      <w:r w:rsidR="00D96743">
        <w:rPr>
          <w:sz w:val="22"/>
          <w:szCs w:val="22"/>
        </w:rPr>
        <w:t xml:space="preserve">также </w:t>
      </w:r>
      <w:r w:rsidRPr="00337AB6">
        <w:rPr>
          <w:sz w:val="22"/>
          <w:szCs w:val="22"/>
        </w:rPr>
        <w:t>гарантирует 100 (</w:t>
      </w:r>
      <w:r w:rsidR="00B3700C">
        <w:rPr>
          <w:sz w:val="22"/>
          <w:szCs w:val="22"/>
        </w:rPr>
        <w:t>С</w:t>
      </w:r>
      <w:r w:rsidRPr="00337AB6">
        <w:rPr>
          <w:sz w:val="22"/>
          <w:szCs w:val="22"/>
        </w:rPr>
        <w:t xml:space="preserve">то) процентную компенсацию всех </w:t>
      </w:r>
      <w:r>
        <w:rPr>
          <w:sz w:val="22"/>
          <w:szCs w:val="22"/>
        </w:rPr>
        <w:t>убытков</w:t>
      </w:r>
      <w:r w:rsidRPr="00337AB6">
        <w:rPr>
          <w:sz w:val="22"/>
          <w:szCs w:val="22"/>
        </w:rPr>
        <w:t xml:space="preserve"> Покупателя из-за поставленного Товара ненадлежащего качества.</w:t>
      </w:r>
    </w:p>
    <w:p w:rsidR="00F57A01" w:rsidP="00040E7D" w:rsidRDefault="00D96743" w14:paraId="69E4E3DF" w14:textId="715D50D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4.13. Указанные в </w:t>
      </w:r>
      <w:proofErr w:type="spellStart"/>
      <w:r>
        <w:rPr>
          <w:sz w:val="22"/>
          <w:szCs w:val="22"/>
        </w:rPr>
        <w:t>п.п</w:t>
      </w:r>
      <w:proofErr w:type="spellEnd"/>
      <w:r>
        <w:rPr>
          <w:sz w:val="22"/>
          <w:szCs w:val="22"/>
        </w:rPr>
        <w:t xml:space="preserve">. 4.7-4.12 </w:t>
      </w:r>
      <w:r w:rsidR="006B41E2">
        <w:rPr>
          <w:sz w:val="22"/>
          <w:szCs w:val="22"/>
        </w:rPr>
        <w:t>Д</w:t>
      </w:r>
      <w:r>
        <w:rPr>
          <w:sz w:val="22"/>
          <w:szCs w:val="22"/>
        </w:rPr>
        <w:t xml:space="preserve">оговора положения применяются только при поставке следующего </w:t>
      </w:r>
      <w:r w:rsidRPr="00D96743">
        <w:rPr>
          <w:b/>
          <w:bCs/>
          <w:sz w:val="22"/>
          <w:szCs w:val="22"/>
          <w:u w:val="single"/>
        </w:rPr>
        <w:t>Товара: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  <w:u w:val="single"/>
        </w:rPr>
        <w:t>масла, смазочные материалы и технические жидкости</w:t>
      </w:r>
      <w:r>
        <w:rPr>
          <w:sz w:val="22"/>
          <w:szCs w:val="22"/>
        </w:rPr>
        <w:t>.</w:t>
      </w:r>
    </w:p>
    <w:p w:rsidRPr="00337AB6" w:rsidR="00F57A01" w:rsidP="00040E7D" w:rsidRDefault="00F57A01" w14:paraId="5A43FF1E" w14:textId="7777777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Pr="00F5214A" w:rsidR="00842566" w:rsidP="00842566" w:rsidRDefault="00842566" w14:paraId="08C0DF00" w14:textId="1ED7232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5. ОТВЕТСТВЕННОСТЬ СТОРОН</w:t>
      </w:r>
      <w:r w:rsidR="008F354A">
        <w:rPr>
          <w:rFonts w:ascii="Times New Roman" w:hAnsi="Times New Roman" w:cs="Times New Roman"/>
          <w:b/>
          <w:sz w:val="22"/>
          <w:szCs w:val="22"/>
        </w:rPr>
        <w:t>.</w:t>
      </w:r>
    </w:p>
    <w:p w:rsidRPr="00F5214A" w:rsidR="00842566" w:rsidP="00842566" w:rsidRDefault="00842566" w14:paraId="08C0DF01" w14:textId="7777777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5.1. За неисполнение и/или ненадлежащее исполнение своих обязательств по настоящему Договору Стороны несут ответственность в соответствии с условиями настоящего Договора и положениями действующего законодательства РФ.</w:t>
      </w:r>
    </w:p>
    <w:p w:rsidRPr="00F5214A" w:rsidR="00842566" w:rsidP="00842566" w:rsidRDefault="00842566" w14:paraId="08C0DF02" w14:textId="41523DF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 xml:space="preserve">5.2. В случае нарушения Поставщиком сроков поставки Товара, указанных в соответствующей </w:t>
      </w:r>
      <w:r w:rsidRPr="00F5214A" w:rsidR="00E00721">
        <w:rPr>
          <w:rFonts w:ascii="Times New Roman" w:hAnsi="Times New Roman" w:cs="Times New Roman"/>
          <w:sz w:val="22"/>
          <w:szCs w:val="22"/>
        </w:rPr>
        <w:t>С</w:t>
      </w:r>
      <w:r w:rsidRPr="00F5214A">
        <w:rPr>
          <w:rFonts w:ascii="Times New Roman" w:hAnsi="Times New Roman" w:cs="Times New Roman"/>
          <w:sz w:val="22"/>
          <w:szCs w:val="22"/>
        </w:rPr>
        <w:t>пецификации к настоящему Договору, Покупатель вправе взыскать с Поставщика неустойку в размере 0,2 (</w:t>
      </w:r>
      <w:r w:rsidR="00B3700C">
        <w:rPr>
          <w:rFonts w:ascii="Times New Roman" w:hAnsi="Times New Roman" w:cs="Times New Roman"/>
          <w:sz w:val="22"/>
          <w:szCs w:val="22"/>
        </w:rPr>
        <w:t>Н</w:t>
      </w:r>
      <w:r w:rsidRPr="00F5214A">
        <w:rPr>
          <w:rFonts w:ascii="Times New Roman" w:hAnsi="Times New Roman" w:cs="Times New Roman"/>
          <w:sz w:val="22"/>
          <w:szCs w:val="22"/>
        </w:rPr>
        <w:t xml:space="preserve">оль целых две десятых) % от стоимости Товара, указанной в </w:t>
      </w:r>
      <w:r w:rsidRPr="00F5214A" w:rsidR="00E00721">
        <w:rPr>
          <w:rFonts w:ascii="Times New Roman" w:hAnsi="Times New Roman" w:cs="Times New Roman"/>
          <w:sz w:val="22"/>
          <w:szCs w:val="22"/>
        </w:rPr>
        <w:t>С</w:t>
      </w:r>
      <w:r w:rsidRPr="00F5214A">
        <w:rPr>
          <w:rFonts w:ascii="Times New Roman" w:hAnsi="Times New Roman" w:cs="Times New Roman"/>
          <w:sz w:val="22"/>
          <w:szCs w:val="22"/>
        </w:rPr>
        <w:t>пецификации, за каждый календарный день просрочки.</w:t>
      </w:r>
    </w:p>
    <w:p w:rsidRPr="00F5214A" w:rsidR="003655DB" w:rsidP="00842566" w:rsidRDefault="003655DB" w14:paraId="08C0DF03" w14:textId="53C5A6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В случае нарушения сроков поставки Товара более чем на 10 (</w:t>
      </w:r>
      <w:r w:rsidR="00B3700C">
        <w:rPr>
          <w:rFonts w:ascii="Times New Roman" w:hAnsi="Times New Roman" w:cs="Times New Roman"/>
          <w:sz w:val="22"/>
          <w:szCs w:val="22"/>
        </w:rPr>
        <w:t>Д</w:t>
      </w:r>
      <w:r w:rsidRPr="00F5214A">
        <w:rPr>
          <w:rFonts w:ascii="Times New Roman" w:hAnsi="Times New Roman" w:cs="Times New Roman"/>
          <w:sz w:val="22"/>
          <w:szCs w:val="22"/>
        </w:rPr>
        <w:t>есять) календарных дней Покупатель вправе отказаться от поставки Товара. В этом случае Поставщик обязан в течение 3 (</w:t>
      </w:r>
      <w:r w:rsidR="00B3700C">
        <w:rPr>
          <w:rFonts w:ascii="Times New Roman" w:hAnsi="Times New Roman" w:cs="Times New Roman"/>
          <w:sz w:val="22"/>
          <w:szCs w:val="22"/>
        </w:rPr>
        <w:t>Т</w:t>
      </w:r>
      <w:r w:rsidRPr="00F5214A">
        <w:rPr>
          <w:rFonts w:ascii="Times New Roman" w:hAnsi="Times New Roman" w:cs="Times New Roman"/>
          <w:sz w:val="22"/>
          <w:szCs w:val="22"/>
        </w:rPr>
        <w:t>рех) банковских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</w:t>
      </w:r>
      <w:r w:rsidR="00C91D86">
        <w:rPr>
          <w:rFonts w:ascii="Times New Roman" w:hAnsi="Times New Roman" w:cs="Times New Roman"/>
          <w:sz w:val="22"/>
          <w:szCs w:val="22"/>
        </w:rPr>
        <w:t>.</w:t>
      </w:r>
    </w:p>
    <w:p w:rsidR="00842566" w:rsidP="00842566" w:rsidRDefault="00842566" w14:paraId="08C0DF04" w14:textId="1CB3E33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5.3. В случае нарушения Покупателем сроков оплаты стоимости Товара, в отношении платежа, который в соответствии с условиями Спецификации должен быть осуществлен после даты поставки Товара, Поставщик вправе взыскать с Покупателя неустойку в размере 0,2 (</w:t>
      </w:r>
      <w:r w:rsidR="00B3700C">
        <w:rPr>
          <w:rFonts w:ascii="Times New Roman" w:hAnsi="Times New Roman" w:cs="Times New Roman"/>
          <w:sz w:val="22"/>
          <w:szCs w:val="22"/>
        </w:rPr>
        <w:t>Н</w:t>
      </w:r>
      <w:r w:rsidRPr="00F5214A">
        <w:rPr>
          <w:rFonts w:ascii="Times New Roman" w:hAnsi="Times New Roman" w:cs="Times New Roman"/>
          <w:sz w:val="22"/>
          <w:szCs w:val="22"/>
        </w:rPr>
        <w:t>оль целых две десятых) % от суммы такого платежа за каждый календарный день просрочки.</w:t>
      </w:r>
    </w:p>
    <w:p w:rsidRPr="0089160D" w:rsidR="0089160D" w:rsidP="0089160D" w:rsidRDefault="0089160D" w14:paraId="71B61051" w14:textId="4BEBFC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D96743">
        <w:rPr>
          <w:rFonts w:ascii="Times New Roman" w:hAnsi="Times New Roman" w:cs="Times New Roman"/>
          <w:sz w:val="22"/>
          <w:szCs w:val="22"/>
        </w:rPr>
        <w:t xml:space="preserve">5.4 </w:t>
      </w:r>
      <w:r w:rsidRPr="00421472">
        <w:rPr>
          <w:rFonts w:ascii="Times New Roman" w:hAnsi="Times New Roman" w:cs="Times New Roman"/>
          <w:sz w:val="22"/>
          <w:szCs w:val="22"/>
        </w:rPr>
        <w:t>В случае неисполнения, несвоевременного исполнения, ненадлежащего исполнения (в нарушение требований действующего законодательства РФ) Поставщиком обязанностей по предоставлению необходимых документов, в том числе первичных учетных документов, счетов-фактур (включая, счета-фактуры на авансовые платежи при осуществлении предварительной оплаты), Покупатель вправе предъявить Поставщику неустойку в размере 0,2</w:t>
      </w:r>
      <w:r w:rsidR="00B3700C">
        <w:rPr>
          <w:rFonts w:ascii="Times New Roman" w:hAnsi="Times New Roman" w:cs="Times New Roman"/>
          <w:sz w:val="22"/>
          <w:szCs w:val="22"/>
        </w:rPr>
        <w:t xml:space="preserve"> </w:t>
      </w:r>
      <w:r w:rsidRPr="00F5214A" w:rsidR="00B3700C">
        <w:rPr>
          <w:rFonts w:ascii="Times New Roman" w:hAnsi="Times New Roman" w:cs="Times New Roman"/>
          <w:sz w:val="22"/>
          <w:szCs w:val="22"/>
        </w:rPr>
        <w:t>(</w:t>
      </w:r>
      <w:r w:rsidR="00B3700C">
        <w:rPr>
          <w:rFonts w:ascii="Times New Roman" w:hAnsi="Times New Roman" w:cs="Times New Roman"/>
          <w:sz w:val="22"/>
          <w:szCs w:val="22"/>
        </w:rPr>
        <w:t>Н</w:t>
      </w:r>
      <w:r w:rsidRPr="00F5214A" w:rsidR="00B3700C">
        <w:rPr>
          <w:rFonts w:ascii="Times New Roman" w:hAnsi="Times New Roman" w:cs="Times New Roman"/>
          <w:sz w:val="22"/>
          <w:szCs w:val="22"/>
        </w:rPr>
        <w:t>оль целых две десятых)</w:t>
      </w:r>
      <w:r w:rsidRPr="00421472">
        <w:rPr>
          <w:rFonts w:ascii="Times New Roman" w:hAnsi="Times New Roman" w:cs="Times New Roman"/>
          <w:sz w:val="22"/>
          <w:szCs w:val="22"/>
        </w:rPr>
        <w:t xml:space="preserve"> % от стоимости поставленного Товара, к которому относится документ, за каждый день просрочки представления документов, а также все убытки (включая неустойки и штрафы по решению налогового органа) вследствие такого неисполнения (несвоевременного исполнения, ненадлежащего </w:t>
      </w:r>
      <w:r w:rsidRPr="00421472">
        <w:rPr>
          <w:rFonts w:ascii="Times New Roman" w:hAnsi="Times New Roman" w:cs="Times New Roman"/>
          <w:sz w:val="22"/>
          <w:szCs w:val="22"/>
        </w:rPr>
        <w:lastRenderedPageBreak/>
        <w:t>исполнения), сверх неустойки. При этом срок, установленный для оплаты, подлежит увеличению на период предоставления надлежаще оформленных документов.</w:t>
      </w:r>
    </w:p>
    <w:p w:rsidRPr="0089160D" w:rsidR="0089160D" w:rsidP="0089160D" w:rsidRDefault="0089160D" w14:paraId="709CD847" w14:textId="77777777">
      <w:pPr>
        <w:widowControl w:val="0"/>
        <w:shd w:val="clear" w:color="auto" w:fill="FFFFFF"/>
        <w:autoSpaceDE w:val="0"/>
        <w:spacing w:line="220" w:lineRule="exact"/>
        <w:jc w:val="both"/>
        <w:rPr>
          <w:sz w:val="22"/>
          <w:szCs w:val="22"/>
        </w:rPr>
      </w:pPr>
      <w:r w:rsidRPr="0089160D">
        <w:rPr>
          <w:sz w:val="22"/>
          <w:szCs w:val="22"/>
        </w:rPr>
        <w:t>5.5. В случае нарушения Поставщиком обязательств по настоящему Договору Покупатель вправе удержать начисленную за данное нарушение неустойку и причинённые убытки из суммы, подлежащей уплате за Товар.</w:t>
      </w:r>
    </w:p>
    <w:p w:rsidRPr="00F5214A" w:rsidR="00842566" w:rsidP="00842566" w:rsidRDefault="00842566" w14:paraId="08C0DF05" w14:textId="7563FC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5.</w:t>
      </w:r>
      <w:r w:rsidR="0089160D">
        <w:rPr>
          <w:rFonts w:ascii="Times New Roman" w:hAnsi="Times New Roman" w:cs="Times New Roman"/>
          <w:sz w:val="22"/>
          <w:szCs w:val="22"/>
        </w:rPr>
        <w:t>6</w:t>
      </w:r>
      <w:r w:rsidRPr="00F5214A">
        <w:rPr>
          <w:rFonts w:ascii="Times New Roman" w:hAnsi="Times New Roman" w:cs="Times New Roman"/>
          <w:sz w:val="22"/>
          <w:szCs w:val="22"/>
        </w:rPr>
        <w:t xml:space="preserve">. Любая неустойка подлежит начислению и взысканию только при условии предъявления </w:t>
      </w:r>
      <w:r w:rsidRPr="00F5214A" w:rsidR="00D504D1">
        <w:rPr>
          <w:rFonts w:ascii="Times New Roman" w:hAnsi="Times New Roman" w:cs="Times New Roman"/>
          <w:sz w:val="22"/>
          <w:szCs w:val="22"/>
        </w:rPr>
        <w:t>С</w:t>
      </w:r>
      <w:r w:rsidRPr="00F5214A">
        <w:rPr>
          <w:rFonts w:ascii="Times New Roman" w:hAnsi="Times New Roman" w:cs="Times New Roman"/>
          <w:sz w:val="22"/>
          <w:szCs w:val="22"/>
        </w:rPr>
        <w:t>тороной</w:t>
      </w:r>
      <w:r w:rsidRPr="00F5214A" w:rsidR="003655DB">
        <w:rPr>
          <w:rFonts w:ascii="Times New Roman" w:hAnsi="Times New Roman" w:cs="Times New Roman"/>
          <w:sz w:val="22"/>
          <w:szCs w:val="22"/>
        </w:rPr>
        <w:t>, имеющей право на получение неустойки,</w:t>
      </w:r>
      <w:r w:rsidRPr="00F5214A">
        <w:rPr>
          <w:rFonts w:ascii="Times New Roman" w:hAnsi="Times New Roman" w:cs="Times New Roman"/>
          <w:sz w:val="22"/>
          <w:szCs w:val="22"/>
        </w:rPr>
        <w:t xml:space="preserve"> соответствующего обоснованного письменного требования к </w:t>
      </w:r>
      <w:r w:rsidRPr="00F5214A" w:rsidR="00D504D1">
        <w:rPr>
          <w:rFonts w:ascii="Times New Roman" w:hAnsi="Times New Roman" w:cs="Times New Roman"/>
          <w:sz w:val="22"/>
          <w:szCs w:val="22"/>
        </w:rPr>
        <w:t>ответственной за нарушение договорных обязательств</w:t>
      </w:r>
      <w:r w:rsidRPr="00F5214A">
        <w:rPr>
          <w:rFonts w:ascii="Times New Roman" w:hAnsi="Times New Roman" w:cs="Times New Roman"/>
          <w:sz w:val="22"/>
          <w:szCs w:val="22"/>
        </w:rPr>
        <w:t xml:space="preserve"> </w:t>
      </w:r>
      <w:r w:rsidRPr="00F5214A" w:rsidR="00D504D1">
        <w:rPr>
          <w:rFonts w:ascii="Times New Roman" w:hAnsi="Times New Roman" w:cs="Times New Roman"/>
          <w:sz w:val="22"/>
          <w:szCs w:val="22"/>
        </w:rPr>
        <w:t>С</w:t>
      </w:r>
      <w:r w:rsidRPr="00F5214A">
        <w:rPr>
          <w:rFonts w:ascii="Times New Roman" w:hAnsi="Times New Roman" w:cs="Times New Roman"/>
          <w:sz w:val="22"/>
          <w:szCs w:val="22"/>
        </w:rPr>
        <w:t>тороне.</w:t>
      </w:r>
    </w:p>
    <w:p w:rsidR="00842566" w:rsidP="00842566" w:rsidRDefault="00842566" w14:paraId="08C0DF06" w14:textId="2AAE5E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>5.</w:t>
      </w:r>
      <w:r w:rsidR="0089160D">
        <w:rPr>
          <w:rFonts w:ascii="Times New Roman" w:hAnsi="Times New Roman" w:cs="Times New Roman"/>
          <w:sz w:val="22"/>
          <w:szCs w:val="22"/>
        </w:rPr>
        <w:t>7</w:t>
      </w:r>
      <w:r w:rsidRPr="00F5214A">
        <w:rPr>
          <w:rFonts w:ascii="Times New Roman" w:hAnsi="Times New Roman" w:cs="Times New Roman"/>
          <w:sz w:val="22"/>
          <w:szCs w:val="22"/>
        </w:rPr>
        <w:t>. Уплата неустойки не освобождает сторону, нарушившую свои обязательства по настоящему Договору, от выполнения своих обязательств в натуре и возмещения другой стороне убытков в полном объеме.</w:t>
      </w:r>
    </w:p>
    <w:p w:rsidRPr="00637644" w:rsidR="00101595" w:rsidP="00842566" w:rsidRDefault="00101595" w14:paraId="08C0DF07" w14:textId="7604CD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37644">
        <w:rPr>
          <w:rFonts w:ascii="Times New Roman" w:hAnsi="Times New Roman" w:cs="Times New Roman"/>
          <w:sz w:val="22"/>
          <w:szCs w:val="22"/>
        </w:rPr>
        <w:t>5.</w:t>
      </w:r>
      <w:r w:rsidR="00977C4A">
        <w:rPr>
          <w:rFonts w:ascii="Times New Roman" w:hAnsi="Times New Roman" w:cs="Times New Roman"/>
          <w:sz w:val="22"/>
          <w:szCs w:val="22"/>
        </w:rPr>
        <w:t>8</w:t>
      </w:r>
      <w:r w:rsidRPr="00637644">
        <w:rPr>
          <w:rFonts w:ascii="Times New Roman" w:hAnsi="Times New Roman" w:cs="Times New Roman"/>
          <w:sz w:val="22"/>
          <w:szCs w:val="22"/>
        </w:rPr>
        <w:t xml:space="preserve">. Поставщик несет ответственность за предоставление недостоверных заверений об обстоятельствах, сведения о которых приведены в Приложении № </w:t>
      </w:r>
      <w:r w:rsidR="00523D84">
        <w:rPr>
          <w:rFonts w:ascii="Times New Roman" w:hAnsi="Times New Roman" w:cs="Times New Roman"/>
          <w:sz w:val="22"/>
          <w:szCs w:val="22"/>
        </w:rPr>
        <w:t>2</w:t>
      </w:r>
      <w:r w:rsidRPr="00637644" w:rsidR="009B3DA5">
        <w:rPr>
          <w:rFonts w:ascii="Times New Roman" w:hAnsi="Times New Roman" w:cs="Times New Roman"/>
          <w:sz w:val="22"/>
          <w:szCs w:val="22"/>
        </w:rPr>
        <w:t xml:space="preserve"> </w:t>
      </w:r>
      <w:r w:rsidRPr="00637644">
        <w:rPr>
          <w:rFonts w:ascii="Times New Roman" w:hAnsi="Times New Roman" w:cs="Times New Roman"/>
          <w:sz w:val="22"/>
          <w:szCs w:val="22"/>
        </w:rPr>
        <w:t>к настоящему Договору, в порядке и на условиях</w:t>
      </w:r>
      <w:r w:rsidR="00AE1220">
        <w:rPr>
          <w:rFonts w:ascii="Times New Roman" w:hAnsi="Times New Roman" w:cs="Times New Roman"/>
          <w:sz w:val="22"/>
          <w:szCs w:val="22"/>
        </w:rPr>
        <w:t>,</w:t>
      </w:r>
      <w:r w:rsidRPr="00637644">
        <w:rPr>
          <w:rFonts w:ascii="Times New Roman" w:hAnsi="Times New Roman" w:cs="Times New Roman"/>
          <w:sz w:val="22"/>
          <w:szCs w:val="22"/>
        </w:rPr>
        <w:t xml:space="preserve"> указанных в данном приложении.</w:t>
      </w:r>
    </w:p>
    <w:p w:rsidRPr="00F5214A" w:rsidR="00842566" w:rsidP="00842566" w:rsidRDefault="00842566" w14:paraId="08C0DF09" w14:textId="513C9D4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6. ФОРС-МАЖОР</w:t>
      </w:r>
      <w:r w:rsidR="00AE1220">
        <w:rPr>
          <w:rFonts w:ascii="Times New Roman" w:hAnsi="Times New Roman" w:cs="Times New Roman"/>
          <w:b/>
          <w:sz w:val="22"/>
          <w:szCs w:val="22"/>
        </w:rPr>
        <w:t>.</w:t>
      </w:r>
    </w:p>
    <w:p w:rsidRPr="0089160D" w:rsidR="0089160D" w:rsidP="0089160D" w:rsidRDefault="0089160D" w14:paraId="02926E7C" w14:textId="77777777">
      <w:pPr>
        <w:ind w:right="-55"/>
        <w:jc w:val="both"/>
        <w:rPr>
          <w:sz w:val="22"/>
          <w:szCs w:val="22"/>
        </w:rPr>
      </w:pPr>
      <w:r w:rsidRPr="0089160D">
        <w:rPr>
          <w:sz w:val="22"/>
          <w:szCs w:val="22"/>
        </w:rPr>
        <w:t>6.1. Стороны не несут ответственность за невыполнение или ненадлежащее выполнение своих обязательств по Договору в случае, если такое невыполнение обусловлено форс-мажорными обстоятельствами, включая пожары, эпидемии, военные действия, землетрясения, наводнения, запретительные акты (решения) законодательных, исполнительных органов власти Российской Федерации или другие непредвиденные обстоятельства, которые Стороны не могли предвидеть или предотвратить.</w:t>
      </w:r>
    </w:p>
    <w:p w:rsidRPr="0089160D" w:rsidR="0089160D" w:rsidP="0089160D" w:rsidRDefault="0089160D" w14:paraId="46A53C5A" w14:textId="0A755B5B">
      <w:pPr>
        <w:ind w:right="-55"/>
        <w:jc w:val="both"/>
        <w:rPr>
          <w:sz w:val="22"/>
          <w:szCs w:val="22"/>
        </w:rPr>
      </w:pPr>
      <w:r w:rsidRPr="0089160D">
        <w:rPr>
          <w:sz w:val="22"/>
          <w:szCs w:val="22"/>
        </w:rPr>
        <w:t>6.2. О наступлении форс-мажорных обстоятельств Сторона, для которой возникла невозможность исполнения обязательств по настоящему Договору, обязана уведомить другую Сторону в письменной форме в течение 5 (</w:t>
      </w:r>
      <w:r w:rsidR="00674403">
        <w:rPr>
          <w:sz w:val="22"/>
          <w:szCs w:val="22"/>
        </w:rPr>
        <w:t>П</w:t>
      </w:r>
      <w:r w:rsidRPr="0089160D">
        <w:rPr>
          <w:sz w:val="22"/>
          <w:szCs w:val="22"/>
        </w:rPr>
        <w:t xml:space="preserve">яти) календарных дней. </w:t>
      </w:r>
    </w:p>
    <w:p w:rsidRPr="0089160D" w:rsidR="0089160D" w:rsidP="0089160D" w:rsidRDefault="0089160D" w14:paraId="4C09101B" w14:textId="77777777">
      <w:pPr>
        <w:ind w:right="-55"/>
        <w:jc w:val="both"/>
        <w:rPr>
          <w:sz w:val="22"/>
          <w:szCs w:val="22"/>
        </w:rPr>
      </w:pPr>
      <w:r w:rsidRPr="0089160D">
        <w:rPr>
          <w:sz w:val="22"/>
          <w:szCs w:val="22"/>
        </w:rPr>
        <w:t>6.3. В подтверждение наличия форс-мажорных обстоятельств и их продолжительности Сторона, для которой возникла невозможность исполнения обязательств по настоящему Договору, должна представить документы, выданные региональным представительством Торгово-промышленной палаты или соответствующими государственными органами.</w:t>
      </w:r>
    </w:p>
    <w:p w:rsidRPr="0089160D" w:rsidR="0089160D" w:rsidP="0089160D" w:rsidRDefault="0089160D" w14:paraId="12BBAA43" w14:textId="011011EF">
      <w:pPr>
        <w:ind w:right="-55"/>
        <w:jc w:val="both"/>
        <w:rPr>
          <w:sz w:val="22"/>
          <w:szCs w:val="22"/>
        </w:rPr>
      </w:pPr>
      <w:r w:rsidRPr="0089160D">
        <w:rPr>
          <w:sz w:val="22"/>
          <w:szCs w:val="22"/>
        </w:rPr>
        <w:t>6.4. При наступлении форс-мажорных обстоятельств срок исполнения обязательств по настоящему Договору отодвигается соразмерно времени, в течение которого будут действовать такие обстоятельства, но не более чем на 30 (</w:t>
      </w:r>
      <w:r w:rsidR="00674403">
        <w:rPr>
          <w:sz w:val="22"/>
          <w:szCs w:val="22"/>
        </w:rPr>
        <w:t>Т</w:t>
      </w:r>
      <w:r w:rsidRPr="0089160D">
        <w:rPr>
          <w:sz w:val="22"/>
          <w:szCs w:val="22"/>
        </w:rPr>
        <w:t>ридцат</w:t>
      </w:r>
      <w:r w:rsidR="004433F4">
        <w:rPr>
          <w:sz w:val="22"/>
          <w:szCs w:val="22"/>
        </w:rPr>
        <w:t>ь</w:t>
      </w:r>
      <w:r w:rsidRPr="0089160D">
        <w:rPr>
          <w:sz w:val="22"/>
          <w:szCs w:val="22"/>
        </w:rPr>
        <w:t>) календарных дней. Если эти обстоятельства продолжают действовать свыше 30 (</w:t>
      </w:r>
      <w:r w:rsidR="00674403">
        <w:rPr>
          <w:sz w:val="22"/>
          <w:szCs w:val="22"/>
        </w:rPr>
        <w:t>Т</w:t>
      </w:r>
      <w:r w:rsidRPr="0089160D">
        <w:rPr>
          <w:sz w:val="22"/>
          <w:szCs w:val="22"/>
        </w:rPr>
        <w:t>ридцати) календарных дней, любая из Сторон по настоящему Договору может предложить другой Стороне внести соответствующие изменения в настоящий Договор либо его расторгнуть.</w:t>
      </w:r>
    </w:p>
    <w:p w:rsidRPr="0089160D" w:rsidR="0089160D" w:rsidP="0089160D" w:rsidRDefault="0089160D" w14:paraId="447F86A2" w14:textId="77777777">
      <w:pPr>
        <w:ind w:right="-55"/>
        <w:jc w:val="both"/>
        <w:rPr>
          <w:sz w:val="22"/>
          <w:szCs w:val="22"/>
        </w:rPr>
      </w:pPr>
      <w:r w:rsidRPr="0089160D">
        <w:rPr>
          <w:sz w:val="22"/>
          <w:szCs w:val="22"/>
        </w:rPr>
        <w:t>6.5. Стороны определили, что установление санкций не является форс-мажорным обстоятельством.</w:t>
      </w:r>
    </w:p>
    <w:p w:rsidRPr="00F5214A" w:rsidR="00842566" w:rsidP="0089160D" w:rsidRDefault="0089160D" w14:paraId="08C0DF0D" w14:textId="6B5CDAD4">
      <w:pPr>
        <w:ind w:right="-55"/>
        <w:jc w:val="both"/>
        <w:rPr>
          <w:sz w:val="22"/>
          <w:szCs w:val="22"/>
        </w:rPr>
      </w:pPr>
      <w:r w:rsidRPr="0089160D">
        <w:rPr>
          <w:sz w:val="22"/>
          <w:szCs w:val="22"/>
        </w:rPr>
        <w:t>Для целей настоящего Договора под «</w:t>
      </w:r>
      <w:r w:rsidRPr="0089160D">
        <w:rPr>
          <w:b/>
          <w:sz w:val="22"/>
          <w:szCs w:val="22"/>
        </w:rPr>
        <w:t>Санкциями</w:t>
      </w:r>
      <w:r w:rsidRPr="0089160D">
        <w:rPr>
          <w:sz w:val="22"/>
          <w:szCs w:val="22"/>
        </w:rPr>
        <w:t>» Стороны понимают ограничения, установленные Правительством США, Европейским союзом, любым правительством страны-члена Европейского союза в отношении имущества отдельных физических или юридических лиц в Российской Федерации или сделок с такими лицами, а также в отношении отдельных рынков или секторов российской экономики (в том числе товаров), и ограничения, установленные Российской Федерацией в отношении имущества отдельных физических или юридических лиц в США или стране-члене Европейского союза или в иных государствах или в отношении сделок с такими лицами.</w:t>
      </w:r>
    </w:p>
    <w:p w:rsidRPr="00F5214A" w:rsidR="00C65A15" w:rsidP="00842566" w:rsidRDefault="00C65A15" w14:paraId="08C0DF0E" w14:textId="77777777">
      <w:pPr>
        <w:ind w:right="-55"/>
        <w:jc w:val="both"/>
        <w:rPr>
          <w:sz w:val="22"/>
          <w:szCs w:val="22"/>
        </w:rPr>
      </w:pPr>
    </w:p>
    <w:p w:rsidRPr="00F5214A" w:rsidR="00842566" w:rsidP="00FF78D1" w:rsidRDefault="00101595" w14:paraId="08C0DF0F" w14:textId="3CEDEC06">
      <w:pPr>
        <w:pStyle w:val="1"/>
        <w:jc w:val="center"/>
        <w:rPr>
          <w:b/>
          <w:sz w:val="22"/>
          <w:szCs w:val="22"/>
        </w:rPr>
      </w:pPr>
      <w:r w:rsidRPr="00F5214A">
        <w:rPr>
          <w:b/>
          <w:sz w:val="22"/>
          <w:szCs w:val="22"/>
        </w:rPr>
        <w:t>7</w:t>
      </w:r>
      <w:r w:rsidRPr="00F5214A" w:rsidR="002602B9">
        <w:rPr>
          <w:b/>
          <w:sz w:val="22"/>
          <w:szCs w:val="22"/>
        </w:rPr>
        <w:t xml:space="preserve">. </w:t>
      </w:r>
      <w:r w:rsidRPr="00F5214A" w:rsidR="00842566">
        <w:rPr>
          <w:b/>
          <w:sz w:val="22"/>
          <w:szCs w:val="22"/>
        </w:rPr>
        <w:t>ЗАКЛЮЧИТЕЛЬНЫЕ ПОЛОЖЕНИЯ</w:t>
      </w:r>
      <w:r w:rsidR="002D03C1">
        <w:rPr>
          <w:b/>
          <w:sz w:val="22"/>
          <w:szCs w:val="22"/>
        </w:rPr>
        <w:t>.</w:t>
      </w:r>
    </w:p>
    <w:p w:rsidRPr="00F5214A" w:rsidR="00842566" w:rsidP="00842566" w:rsidRDefault="00101595" w14:paraId="08C0DF10" w14:textId="118E9C3C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7</w:t>
      </w:r>
      <w:r w:rsidRPr="00F5214A" w:rsidR="00842566">
        <w:rPr>
          <w:sz w:val="22"/>
          <w:szCs w:val="22"/>
        </w:rPr>
        <w:t>.1. Все споры, возникающие из настоящего Договора или в связи с ним, разрешаются путем переговоров, а при недостижении согласия передаются на рассмотрение в Арбитражный суд по месту нахождения истца в соответствии с действующим законодательством Российской Федерации, с обязательным соблюдением претензионного порядка. Срок рассмотрения и ответа на претензию составляет 5 (</w:t>
      </w:r>
      <w:r w:rsidR="00674403">
        <w:rPr>
          <w:sz w:val="22"/>
          <w:szCs w:val="22"/>
        </w:rPr>
        <w:t>П</w:t>
      </w:r>
      <w:r w:rsidRPr="00F5214A" w:rsidR="00842566">
        <w:rPr>
          <w:sz w:val="22"/>
          <w:szCs w:val="22"/>
        </w:rPr>
        <w:t>ять) рабочих дней.</w:t>
      </w:r>
    </w:p>
    <w:p w:rsidRPr="00F5214A" w:rsidR="00A71554" w:rsidP="00842566" w:rsidRDefault="00101595" w14:paraId="08C0DF11" w14:textId="2D610666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7</w:t>
      </w:r>
      <w:r w:rsidRPr="00F5214A" w:rsidR="00842566">
        <w:rPr>
          <w:sz w:val="22"/>
          <w:szCs w:val="22"/>
        </w:rPr>
        <w:t>.2. Настоящий Договор вступает в силу и становится обязательным для Сторон с момента его заключения и действует до</w:t>
      </w:r>
      <w:r w:rsidRPr="00DE4763" w:rsidR="00DE4763">
        <w:rPr>
          <w:sz w:val="22"/>
          <w:szCs w:val="22"/>
        </w:rPr>
        <w:t xml:space="preserve"> 31.12.20</w:t>
      </w:r>
      <w:r w:rsidRPr="00FF78D1" w:rsidR="000D7127">
        <w:rPr>
          <w:sz w:val="22"/>
          <w:szCs w:val="22"/>
          <w:highlight w:val="yellow"/>
        </w:rPr>
        <w:t>__</w:t>
      </w:r>
      <w:r w:rsidR="00653DC7">
        <w:rPr>
          <w:sz w:val="22"/>
          <w:szCs w:val="22"/>
        </w:rPr>
        <w:t xml:space="preserve"> г</w:t>
      </w:r>
      <w:r w:rsidRPr="00DE4763" w:rsidR="00DE4763">
        <w:rPr>
          <w:sz w:val="22"/>
          <w:szCs w:val="22"/>
        </w:rPr>
        <w:t>.</w:t>
      </w:r>
      <w:r w:rsidRPr="00F5214A" w:rsidR="00842566">
        <w:rPr>
          <w:sz w:val="22"/>
          <w:szCs w:val="22"/>
        </w:rPr>
        <w:t xml:space="preserve"> Истечение срока действия настоящего Договора не освобождает Стороны</w:t>
      </w:r>
      <w:r w:rsidRPr="00F5214A" w:rsidR="00A71554">
        <w:rPr>
          <w:sz w:val="22"/>
          <w:szCs w:val="22"/>
        </w:rPr>
        <w:t>:</w:t>
      </w:r>
    </w:p>
    <w:p w:rsidRPr="00F5214A" w:rsidR="00A71554" w:rsidP="00A71554" w:rsidRDefault="00A71554" w14:paraId="08C0DF12" w14:textId="77777777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- от обязанности исполнить надлежащим образом обязательства, взятые на себя по Договору, исполнение которых на момент истечения срока действия Договора не было окончено или срок исполнения которых к этому времени не наступил;</w:t>
      </w:r>
    </w:p>
    <w:p w:rsidRPr="00F5214A" w:rsidR="00842566" w:rsidP="00A71554" w:rsidRDefault="00A71554" w14:paraId="08C0DF13" w14:textId="77777777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- от ответственности за нарушение обязательств, взятых на себя по Договору.</w:t>
      </w:r>
    </w:p>
    <w:p w:rsidRPr="00F5214A" w:rsidR="00842566" w:rsidP="00842566" w:rsidRDefault="00101595" w14:paraId="08C0DF14" w14:textId="77777777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7</w:t>
      </w:r>
      <w:r w:rsidRPr="00F5214A" w:rsidR="00842566">
        <w:rPr>
          <w:sz w:val="22"/>
          <w:szCs w:val="22"/>
        </w:rPr>
        <w:t>.3.  Настоящий Договор может быть расторгнут по соглашению Сторон</w:t>
      </w:r>
      <w:r w:rsidRPr="00F5214A" w:rsidR="00300CAF">
        <w:rPr>
          <w:sz w:val="22"/>
          <w:szCs w:val="22"/>
        </w:rPr>
        <w:t>,</w:t>
      </w:r>
      <w:r w:rsidRPr="00F5214A" w:rsidR="00300CAF">
        <w:t xml:space="preserve"> </w:t>
      </w:r>
      <w:r w:rsidRPr="00F5214A" w:rsidR="00300CAF">
        <w:rPr>
          <w:sz w:val="22"/>
          <w:szCs w:val="22"/>
        </w:rPr>
        <w:t>а также по иным основаниям, предусмотренным действующим законодательством и условиями Договора</w:t>
      </w:r>
      <w:r w:rsidRPr="00F5214A" w:rsidR="00842566">
        <w:rPr>
          <w:sz w:val="22"/>
          <w:szCs w:val="22"/>
        </w:rPr>
        <w:t>.</w:t>
      </w:r>
    </w:p>
    <w:p w:rsidRPr="00F5214A" w:rsidR="00842566" w:rsidP="00842566" w:rsidRDefault="00101595" w14:paraId="08C0DF15" w14:textId="77777777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7</w:t>
      </w:r>
      <w:r w:rsidRPr="00F5214A" w:rsidR="00842566">
        <w:rPr>
          <w:sz w:val="22"/>
          <w:szCs w:val="22"/>
        </w:rPr>
        <w:t>.</w:t>
      </w:r>
      <w:r w:rsidRPr="00F5214A" w:rsidR="00824A2D">
        <w:rPr>
          <w:sz w:val="22"/>
          <w:szCs w:val="22"/>
        </w:rPr>
        <w:t>4</w:t>
      </w:r>
      <w:r w:rsidRPr="00F5214A" w:rsidR="00842566">
        <w:rPr>
          <w:sz w:val="22"/>
          <w:szCs w:val="22"/>
        </w:rPr>
        <w:t>. Любая из Сторон вправе расторгнуть настоящий Договор письменно уведомив об этом другую Сторону за тридцать календарных дней до предполагаемой даты расторжения. При этом к моменту расторжения все обязательства Сторон должны быть выполнены в полном объеме.</w:t>
      </w:r>
    </w:p>
    <w:p w:rsidRPr="00F5214A" w:rsidR="00300CAF" w:rsidP="00842566" w:rsidRDefault="00101595" w14:paraId="08C0DF16" w14:textId="668705BD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7</w:t>
      </w:r>
      <w:r w:rsidRPr="00F5214A" w:rsidR="00842566">
        <w:rPr>
          <w:sz w:val="22"/>
          <w:szCs w:val="22"/>
        </w:rPr>
        <w:t>.</w:t>
      </w:r>
      <w:r w:rsidR="0089160D">
        <w:rPr>
          <w:sz w:val="22"/>
          <w:szCs w:val="22"/>
        </w:rPr>
        <w:t>5</w:t>
      </w:r>
      <w:r w:rsidRPr="00F5214A" w:rsidR="00842566">
        <w:rPr>
          <w:sz w:val="22"/>
          <w:szCs w:val="22"/>
        </w:rPr>
        <w:t xml:space="preserve">. </w:t>
      </w:r>
      <w:r w:rsidRPr="00F5214A" w:rsidR="00300CAF">
        <w:rPr>
          <w:sz w:val="22"/>
          <w:szCs w:val="22"/>
        </w:rPr>
        <w:t>Условия настоящего Договора имеют одинаково обязательную силу для Сторон и могут быть изменены по соглашению Сторон.</w:t>
      </w:r>
    </w:p>
    <w:p w:rsidRPr="00F5214A" w:rsidR="00842566" w:rsidP="00842566" w:rsidRDefault="00842566" w14:paraId="08C0DF17" w14:textId="77777777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lastRenderedPageBreak/>
        <w:t>Все дополнения и изменения к настоящему Договору действительны лишь в том случае, если они совершены в письменной форме и подписаны уполномоченными на то лицами.</w:t>
      </w:r>
    </w:p>
    <w:p w:rsidRPr="00F5214A" w:rsidR="00842566" w:rsidP="00842566" w:rsidRDefault="00101595" w14:paraId="08C0DF18" w14:textId="6F58973A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7</w:t>
      </w:r>
      <w:r w:rsidRPr="00F5214A" w:rsidR="00842566">
        <w:rPr>
          <w:sz w:val="22"/>
          <w:szCs w:val="22"/>
        </w:rPr>
        <w:t>.</w:t>
      </w:r>
      <w:r w:rsidR="0089160D">
        <w:rPr>
          <w:sz w:val="22"/>
          <w:szCs w:val="22"/>
        </w:rPr>
        <w:t>6</w:t>
      </w:r>
      <w:r w:rsidRPr="00F5214A" w:rsidR="00842566">
        <w:rPr>
          <w:sz w:val="22"/>
          <w:szCs w:val="22"/>
        </w:rPr>
        <w:t>.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:rsidRPr="00F5214A" w:rsidR="00842566" w:rsidP="00842566" w:rsidRDefault="00101595" w14:paraId="08C0DF19" w14:textId="35EAD7ED">
      <w:pPr>
        <w:jc w:val="both"/>
        <w:rPr>
          <w:sz w:val="22"/>
          <w:szCs w:val="22"/>
        </w:rPr>
      </w:pPr>
      <w:r w:rsidRPr="00F5214A">
        <w:rPr>
          <w:sz w:val="22"/>
          <w:szCs w:val="22"/>
        </w:rPr>
        <w:t>7</w:t>
      </w:r>
      <w:r w:rsidRPr="00F5214A" w:rsidR="00842566">
        <w:rPr>
          <w:sz w:val="22"/>
          <w:szCs w:val="22"/>
        </w:rPr>
        <w:t>.</w:t>
      </w:r>
      <w:r w:rsidR="0089160D">
        <w:rPr>
          <w:sz w:val="22"/>
          <w:szCs w:val="22"/>
        </w:rPr>
        <w:t>7</w:t>
      </w:r>
      <w:r w:rsidRPr="00F5214A" w:rsidR="00842566">
        <w:rPr>
          <w:sz w:val="22"/>
          <w:szCs w:val="22"/>
        </w:rPr>
        <w:t>. Во всем остальном, что не предусмотрено условиями настоящего Договора, Стороны руководствуются положениями действующего законодательства РФ. После подписания настоящего Договора все предварительные переговоры по нему, переписка, предварительные соглашения и протоколы о намерениях по вопросам, так или иначе касающимся настоящего Договора, теряют юридическую силу.</w:t>
      </w:r>
    </w:p>
    <w:p w:rsidRPr="00637644" w:rsidR="00842566" w:rsidP="00842566" w:rsidRDefault="00101595" w14:paraId="08C0DF1A" w14:textId="1E36E5F0">
      <w:pPr>
        <w:jc w:val="both"/>
        <w:rPr>
          <w:sz w:val="22"/>
          <w:szCs w:val="22"/>
        </w:rPr>
      </w:pPr>
      <w:r w:rsidRPr="00637644">
        <w:rPr>
          <w:sz w:val="22"/>
          <w:szCs w:val="22"/>
        </w:rPr>
        <w:t>7</w:t>
      </w:r>
      <w:r w:rsidRPr="00637644" w:rsidR="00842566">
        <w:rPr>
          <w:sz w:val="22"/>
          <w:szCs w:val="22"/>
        </w:rPr>
        <w:t>.</w:t>
      </w:r>
      <w:r w:rsidR="0089160D">
        <w:rPr>
          <w:sz w:val="22"/>
          <w:szCs w:val="22"/>
        </w:rPr>
        <w:t>8</w:t>
      </w:r>
      <w:r w:rsidRPr="00637644" w:rsidR="00842566">
        <w:rPr>
          <w:sz w:val="22"/>
          <w:szCs w:val="22"/>
        </w:rPr>
        <w:t>. Наст</w:t>
      </w:r>
      <w:r w:rsidRPr="00637644" w:rsidR="00247926">
        <w:rPr>
          <w:sz w:val="22"/>
          <w:szCs w:val="22"/>
        </w:rPr>
        <w:t xml:space="preserve">оящий Договор составлен в </w:t>
      </w:r>
      <w:r w:rsidRPr="00637644" w:rsidR="00DB4DEE">
        <w:rPr>
          <w:sz w:val="22"/>
          <w:szCs w:val="22"/>
        </w:rPr>
        <w:t>двух</w:t>
      </w:r>
      <w:r w:rsidRPr="00637644" w:rsidR="00247926">
        <w:rPr>
          <w:sz w:val="22"/>
          <w:szCs w:val="22"/>
        </w:rPr>
        <w:t xml:space="preserve"> </w:t>
      </w:r>
      <w:r w:rsidRPr="00637644" w:rsidR="00842566">
        <w:rPr>
          <w:sz w:val="22"/>
          <w:szCs w:val="22"/>
        </w:rPr>
        <w:t xml:space="preserve">подлинных экземплярах, имеющих равную юридическую силу, из них один экземпляр для Поставщика, </w:t>
      </w:r>
      <w:r w:rsidRPr="00637644" w:rsidR="00DB4DEE">
        <w:rPr>
          <w:sz w:val="22"/>
          <w:szCs w:val="22"/>
        </w:rPr>
        <w:t>другой</w:t>
      </w:r>
      <w:r w:rsidRPr="00637644" w:rsidR="00842566">
        <w:rPr>
          <w:sz w:val="22"/>
          <w:szCs w:val="22"/>
        </w:rPr>
        <w:t xml:space="preserve"> экземпляр для Покупателя.</w:t>
      </w:r>
    </w:p>
    <w:p w:rsidRPr="0089160D" w:rsidR="0089160D" w:rsidP="0089160D" w:rsidRDefault="0089160D" w14:paraId="25EDD57A" w14:textId="08C640C1">
      <w:pPr>
        <w:tabs>
          <w:tab w:val="left" w:pos="567"/>
        </w:tabs>
        <w:spacing w:line="220" w:lineRule="exact"/>
        <w:jc w:val="both"/>
        <w:rPr>
          <w:sz w:val="22"/>
          <w:szCs w:val="22"/>
        </w:rPr>
      </w:pPr>
      <w:r w:rsidRPr="0089160D">
        <w:rPr>
          <w:sz w:val="22"/>
          <w:szCs w:val="22"/>
        </w:rPr>
        <w:t>7.</w:t>
      </w:r>
      <w:r>
        <w:rPr>
          <w:sz w:val="22"/>
          <w:szCs w:val="22"/>
        </w:rPr>
        <w:t>9</w:t>
      </w:r>
      <w:r w:rsidRPr="0089160D">
        <w:rPr>
          <w:sz w:val="22"/>
          <w:szCs w:val="22"/>
        </w:rPr>
        <w:t>. Стороны определили, что изменение реквизитов не требует подписания дополнительного соглашения. Сторона, реквизиты которой изменяются, обязана письменно проинформировать другую Сторону в течение 3 (</w:t>
      </w:r>
      <w:r w:rsidR="00E502EA">
        <w:rPr>
          <w:sz w:val="22"/>
          <w:szCs w:val="22"/>
        </w:rPr>
        <w:t>Т</w:t>
      </w:r>
      <w:r w:rsidRPr="0089160D">
        <w:rPr>
          <w:sz w:val="22"/>
          <w:szCs w:val="22"/>
        </w:rPr>
        <w:t xml:space="preserve">рёх) рабочих дней с момента изменения, но в любом случае </w:t>
      </w:r>
      <w:r w:rsidRPr="0089160D">
        <w:rPr>
          <w:b/>
          <w:sz w:val="22"/>
          <w:szCs w:val="22"/>
        </w:rPr>
        <w:t xml:space="preserve">не </w:t>
      </w:r>
      <w:proofErr w:type="gramStart"/>
      <w:r w:rsidRPr="0089160D">
        <w:rPr>
          <w:b/>
          <w:sz w:val="22"/>
          <w:szCs w:val="22"/>
        </w:rPr>
        <w:t>позже</w:t>
      </w:r>
      <w:proofErr w:type="gramEnd"/>
      <w:r w:rsidRPr="0089160D">
        <w:rPr>
          <w:b/>
          <w:sz w:val="22"/>
          <w:szCs w:val="22"/>
        </w:rPr>
        <w:t xml:space="preserve"> чем за 3 (</w:t>
      </w:r>
      <w:r w:rsidR="00E502EA">
        <w:rPr>
          <w:b/>
          <w:sz w:val="22"/>
          <w:szCs w:val="22"/>
        </w:rPr>
        <w:t>Т</w:t>
      </w:r>
      <w:r w:rsidRPr="0089160D">
        <w:rPr>
          <w:b/>
          <w:sz w:val="22"/>
          <w:szCs w:val="22"/>
        </w:rPr>
        <w:t>ри) рабочих дня</w:t>
      </w:r>
      <w:r w:rsidRPr="0089160D">
        <w:rPr>
          <w:sz w:val="22"/>
          <w:szCs w:val="22"/>
        </w:rPr>
        <w:t xml:space="preserve"> до очередного планируемого платежа по настоящему Договору (ст.165.1 ГК РФ).</w:t>
      </w:r>
    </w:p>
    <w:p w:rsidRPr="0089160D" w:rsidR="0089160D" w:rsidP="0089160D" w:rsidRDefault="0089160D" w14:paraId="3023729A" w14:textId="77777777">
      <w:pPr>
        <w:jc w:val="both"/>
        <w:rPr>
          <w:sz w:val="22"/>
          <w:szCs w:val="22"/>
        </w:rPr>
      </w:pPr>
      <w:r w:rsidRPr="0089160D">
        <w:rPr>
          <w:sz w:val="22"/>
          <w:szCs w:val="22"/>
        </w:rPr>
        <w:t xml:space="preserve">Стороны согласились, что в случае нарушения условий, указанных в настоящем пункте, все негативные последствия, связанные с оплатой по «старым» реквизитам, будут возложены на Сторону, не уведомившую контрагента о произошедших изменениях. </w:t>
      </w:r>
    </w:p>
    <w:p w:rsidRPr="00F5214A" w:rsidR="00334EA8" w:rsidP="6503E0FE" w:rsidRDefault="0089160D" w14:paraId="08C0DF1B" w14:textId="127EA4AD">
      <w:pPr>
        <w:pStyle w:val="a"/>
        <w:bidi w:val="0"/>
        <w:spacing w:before="0" w:beforeAutospacing="off" w:after="0" w:afterAutospacing="off" w:line="240" w:lineRule="exact"/>
        <w:ind w:left="0" w:right="0"/>
        <w:jc w:val="both"/>
        <w:rPr>
          <w:sz w:val="22"/>
          <w:szCs w:val="22"/>
        </w:rPr>
      </w:pPr>
      <w:r w:rsidRPr="6503E0FE" w:rsidR="0089160D">
        <w:rPr>
          <w:sz w:val="22"/>
          <w:szCs w:val="22"/>
        </w:rPr>
        <w:t>7.1</w:t>
      </w:r>
      <w:r w:rsidRPr="6503E0FE" w:rsidR="0089160D">
        <w:rPr>
          <w:sz w:val="22"/>
          <w:szCs w:val="22"/>
        </w:rPr>
        <w:t>0</w:t>
      </w:r>
      <w:r w:rsidRPr="6503E0FE" w:rsidR="0089160D">
        <w:rPr>
          <w:sz w:val="22"/>
          <w:szCs w:val="22"/>
        </w:rPr>
        <w:t xml:space="preserve">. </w:t>
      </w:r>
      <w:r w:rsidRPr="6503E0FE" w:rsidR="54E1066C">
        <w:rPr>
          <w:rFonts w:ascii="Times New Roman" w:hAnsi="Times New Roman" w:eastAsia="Times New Roman" w:cs="Times New Roman"/>
          <w:noProof w:val="0"/>
          <w:sz w:val="22"/>
          <w:szCs w:val="22"/>
          <w:lang w:val="ru-RU" w:eastAsia="ar-SA"/>
        </w:rPr>
        <w:t xml:space="preserve">Стороны договорились, что копии документов, в том числе претензий, первичных учетных документов (Спецификаций, накладных, УПД, ТТН, актов, счетов на оплату, счетов-фактур) с подписями уполномоченных представителей и печатями Сторон, переданные на электронные адреса, указанные в разделе 8 настоящего Договора, имеют юридическую силу и приравниваются к надлежащему исполнению Сторонами обязательств по настоящему Договору. </w:t>
      </w:r>
      <w:r w:rsidRPr="6503E0FE" w:rsidR="54E1066C">
        <w:rPr>
          <w:rFonts w:ascii="Times New Roman" w:hAnsi="Times New Roman" w:eastAsia="Times New Roman" w:cs="Times New Roman"/>
          <w:noProof w:val="0"/>
          <w:sz w:val="22"/>
          <w:szCs w:val="22"/>
          <w:lang w:val="ru-RU" w:eastAsia="ar-SA"/>
        </w:rPr>
        <w:t>Сторона, направившая документы посредством какого-либо средства связи, обязана передать другой Стороне оригиналы таких документов в течение 3 (трех) рабочих дней (без учета времени пересылки)</w:t>
      </w:r>
      <w:r w:rsidRPr="6503E0FE" w:rsidR="00842566">
        <w:rPr>
          <w:rFonts w:ascii="Times New Roman" w:hAnsi="Times New Roman" w:eastAsia="Times New Roman" w:cs="Times New Roman"/>
          <w:sz w:val="22"/>
          <w:szCs w:val="22"/>
          <w:lang w:eastAsia="ar-SA"/>
        </w:rPr>
        <w:t>.</w:t>
      </w:r>
    </w:p>
    <w:p w:rsidR="00334EA8" w:rsidP="00F53C07" w:rsidRDefault="00334EA8" w14:paraId="08C0DF1C" w14:textId="6333310E">
      <w:pPr>
        <w:tabs>
          <w:tab w:val="left" w:pos="540"/>
        </w:tabs>
        <w:suppressAutoHyphens w:val="0"/>
        <w:jc w:val="both"/>
        <w:rPr>
          <w:sz w:val="22"/>
          <w:szCs w:val="22"/>
          <w:lang w:eastAsia="ru-RU"/>
        </w:rPr>
      </w:pPr>
      <w:r w:rsidRPr="00B14873">
        <w:rPr>
          <w:sz w:val="22"/>
          <w:szCs w:val="22"/>
        </w:rPr>
        <w:t>7.1</w:t>
      </w:r>
      <w:r w:rsidRPr="00B14873" w:rsidR="0089160D">
        <w:rPr>
          <w:sz w:val="22"/>
          <w:szCs w:val="22"/>
        </w:rPr>
        <w:t>1</w:t>
      </w:r>
      <w:r w:rsidRPr="00B14873">
        <w:rPr>
          <w:sz w:val="22"/>
          <w:szCs w:val="22"/>
        </w:rPr>
        <w:t xml:space="preserve">. </w:t>
      </w:r>
      <w:r w:rsidRPr="00B14873">
        <w:rPr>
          <w:sz w:val="22"/>
          <w:szCs w:val="22"/>
          <w:lang w:eastAsia="ru-RU"/>
        </w:rPr>
        <w:t>Неотъемлемой частью настоящего договора являются:</w:t>
      </w:r>
    </w:p>
    <w:p w:rsidR="00523D84" w:rsidP="00B14873" w:rsidRDefault="00B14873" w14:paraId="5925277D" w14:textId="0667BDDF">
      <w:pPr>
        <w:tabs>
          <w:tab w:val="left" w:pos="540"/>
        </w:tabs>
        <w:suppressAutoHyphens w:val="0"/>
        <w:jc w:val="both"/>
        <w:rPr>
          <w:sz w:val="22"/>
          <w:szCs w:val="22"/>
          <w:lang w:eastAsia="ru-RU"/>
        </w:rPr>
      </w:pPr>
      <w:r>
        <w:rPr>
          <w:sz w:val="22"/>
          <w:szCs w:val="22"/>
        </w:rPr>
        <w:t>7.11.1</w:t>
      </w:r>
      <w:r w:rsidRPr="00B14873">
        <w:rPr>
          <w:sz w:val="22"/>
          <w:szCs w:val="22"/>
        </w:rPr>
        <w:t xml:space="preserve">. </w:t>
      </w:r>
      <w:r w:rsidRPr="00B14873" w:rsidR="00334EA8">
        <w:rPr>
          <w:sz w:val="22"/>
          <w:szCs w:val="22"/>
          <w:lang w:eastAsia="ru-RU"/>
        </w:rPr>
        <w:t xml:space="preserve">Приложение №1 </w:t>
      </w:r>
      <w:r w:rsidR="00523D84">
        <w:rPr>
          <w:sz w:val="22"/>
          <w:szCs w:val="22"/>
          <w:lang w:eastAsia="ru-RU"/>
        </w:rPr>
        <w:t>Форма Спецификации.</w:t>
      </w:r>
    </w:p>
    <w:p w:rsidRPr="00F5214A" w:rsidR="00334EA8" w:rsidP="00B14873" w:rsidRDefault="00523D84" w14:paraId="08C0DF1E" w14:textId="54EBCD68">
      <w:pPr>
        <w:tabs>
          <w:tab w:val="left" w:pos="540"/>
        </w:tabs>
        <w:suppressAutoHyphens w:val="0"/>
        <w:jc w:val="both"/>
        <w:rPr>
          <w:lang w:eastAsia="ru-RU"/>
        </w:rPr>
      </w:pPr>
      <w:r>
        <w:rPr>
          <w:sz w:val="22"/>
          <w:szCs w:val="22"/>
          <w:lang w:eastAsia="ru-RU"/>
        </w:rPr>
        <w:t xml:space="preserve">7.11.2. Приложение №2 </w:t>
      </w:r>
      <w:r w:rsidRPr="00B14873" w:rsidR="00334EA8">
        <w:rPr>
          <w:sz w:val="22"/>
          <w:szCs w:val="22"/>
          <w:lang w:eastAsia="ru-RU"/>
        </w:rPr>
        <w:t>Заверения об обстоятельствах.</w:t>
      </w:r>
    </w:p>
    <w:p w:rsidRPr="00F5214A" w:rsidR="00334EA8" w:rsidP="00FF78D1" w:rsidRDefault="00334EA8" w14:paraId="08C0DF1F" w14:textId="77777777">
      <w:pPr>
        <w:tabs>
          <w:tab w:val="left" w:pos="540"/>
        </w:tabs>
        <w:suppressAutoHyphens w:val="0"/>
        <w:jc w:val="both"/>
        <w:rPr>
          <w:sz w:val="22"/>
          <w:szCs w:val="22"/>
        </w:rPr>
      </w:pPr>
    </w:p>
    <w:p w:rsidRPr="00F5214A" w:rsidR="00842566" w:rsidP="00842566" w:rsidRDefault="00F53C07" w14:paraId="08C0DF20" w14:textId="3FFEE295">
      <w:pPr>
        <w:suppressAutoHyphens w:val="0"/>
        <w:spacing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Pr="00F5214A" w:rsidR="00842566">
        <w:rPr>
          <w:b/>
          <w:sz w:val="22"/>
          <w:szCs w:val="22"/>
        </w:rPr>
        <w:t>. АДРЕС</w:t>
      </w:r>
      <w:r w:rsidR="00637644">
        <w:rPr>
          <w:b/>
          <w:sz w:val="22"/>
          <w:szCs w:val="22"/>
        </w:rPr>
        <w:t>А</w:t>
      </w:r>
      <w:r w:rsidR="00202ADA">
        <w:rPr>
          <w:b/>
          <w:sz w:val="22"/>
          <w:szCs w:val="22"/>
        </w:rPr>
        <w:t>,</w:t>
      </w:r>
      <w:r w:rsidR="00637644">
        <w:rPr>
          <w:b/>
          <w:sz w:val="22"/>
          <w:szCs w:val="22"/>
        </w:rPr>
        <w:t xml:space="preserve"> </w:t>
      </w:r>
      <w:proofErr w:type="gramStart"/>
      <w:r w:rsidR="00637644">
        <w:rPr>
          <w:b/>
          <w:sz w:val="22"/>
          <w:szCs w:val="22"/>
        </w:rPr>
        <w:t>РЕКВИЗИТЫ  И</w:t>
      </w:r>
      <w:proofErr w:type="gramEnd"/>
      <w:r w:rsidR="00637644">
        <w:rPr>
          <w:b/>
          <w:sz w:val="22"/>
          <w:szCs w:val="22"/>
        </w:rPr>
        <w:t xml:space="preserve"> ПОДПИСИ СТОРОН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6A0" w:firstRow="1" w:lastRow="0" w:firstColumn="1" w:lastColumn="0" w:noHBand="1" w:noVBand="1"/>
      </w:tblPr>
      <w:tblGrid>
        <w:gridCol w:w="5385"/>
        <w:gridCol w:w="5385"/>
      </w:tblGrid>
      <w:tr w:rsidRPr="005A5ABC" w:rsidR="006B4BB5" w:rsidTr="00E7505C" w14:paraId="762FD767" w14:textId="77777777">
        <w:tc>
          <w:tcPr>
            <w:tcW w:w="5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5A5ABC" w:rsidR="006B4BB5" w:rsidP="00E7505C" w:rsidRDefault="006B4BB5" w14:paraId="1FE43AED" w14:textId="77777777">
            <w:pPr>
              <w:rPr>
                <w:rFonts w:eastAsia="Calibri"/>
                <w:b/>
                <w:bCs/>
                <w:sz w:val="22"/>
                <w:szCs w:val="22"/>
                <w:highlight w:val="yellow"/>
                <w:lang w:eastAsia="en-US"/>
              </w:rPr>
            </w:pPr>
            <w:r w:rsidRPr="00202ADA">
              <w:rPr>
                <w:rFonts w:eastAsia="Calibri"/>
                <w:b/>
                <w:bCs/>
                <w:sz w:val="22"/>
                <w:szCs w:val="22"/>
              </w:rPr>
              <w:t>Поставщик:</w:t>
            </w:r>
          </w:p>
        </w:tc>
        <w:tc>
          <w:tcPr>
            <w:tcW w:w="5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5A5ABC" w:rsidR="006B4BB5" w:rsidP="00E7505C" w:rsidRDefault="006B4BB5" w14:paraId="11B55FFB" w14:textId="77777777">
            <w:pPr>
              <w:rPr>
                <w:rFonts w:eastAsia="Calibri"/>
                <w:b/>
                <w:bCs/>
                <w:sz w:val="22"/>
                <w:szCs w:val="22"/>
                <w:highlight w:val="yellow"/>
              </w:rPr>
            </w:pPr>
            <w:r w:rsidRPr="00202ADA">
              <w:rPr>
                <w:rFonts w:eastAsia="Calibri"/>
                <w:b/>
                <w:bCs/>
                <w:sz w:val="22"/>
                <w:szCs w:val="22"/>
              </w:rPr>
              <w:t>Покупатель:</w:t>
            </w:r>
          </w:p>
        </w:tc>
      </w:tr>
      <w:tr w:rsidRPr="005A5ABC" w:rsidR="006B4BB5" w:rsidTr="00E7505C" w14:paraId="07AB100B" w14:textId="77777777">
        <w:tc>
          <w:tcPr>
            <w:tcW w:w="5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5A5ABC" w:rsidR="006B4BB5" w:rsidP="00E7505C" w:rsidRDefault="006B4BB5" w14:paraId="2467859A" w14:textId="77777777">
            <w:pPr>
              <w:rPr>
                <w:rFonts w:eastAsia="Calibri"/>
                <w:b/>
                <w:bCs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b/>
                <w:bCs/>
                <w:sz w:val="22"/>
                <w:szCs w:val="22"/>
                <w:highlight w:val="yellow"/>
              </w:rPr>
              <w:t>___________________________________</w:t>
            </w:r>
          </w:p>
        </w:tc>
        <w:tc>
          <w:tcPr>
            <w:tcW w:w="5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5A5ABC" w:rsidR="006B4BB5" w:rsidP="00E7505C" w:rsidRDefault="006B4BB5" w14:paraId="327D3019" w14:textId="77777777">
            <w:pPr>
              <w:rPr>
                <w:rFonts w:eastAsia="Calibri"/>
                <w:b/>
                <w:bCs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b/>
                <w:bCs/>
                <w:sz w:val="22"/>
                <w:szCs w:val="22"/>
                <w:highlight w:val="yellow"/>
              </w:rPr>
              <w:t>___________________________________-</w:t>
            </w:r>
          </w:p>
        </w:tc>
      </w:tr>
      <w:tr w:rsidRPr="005A5ABC" w:rsidR="006B4BB5" w:rsidTr="00E7505C" w14:paraId="3FFAB990" w14:textId="77777777">
        <w:tc>
          <w:tcPr>
            <w:tcW w:w="5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5A5ABC" w:rsidR="006B4BB5" w:rsidP="00E7505C" w:rsidRDefault="006B4BB5" w14:paraId="48932B1F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Адрес (фактический и юридический) _________</w:t>
            </w:r>
          </w:p>
          <w:p w:rsidRPr="005A5ABC" w:rsidR="006B4BB5" w:rsidP="00E7505C" w:rsidRDefault="006B4BB5" w14:paraId="50EA15C8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ИНН/КПП ____________/_________</w:t>
            </w:r>
          </w:p>
          <w:p w:rsidRPr="005A5ABC" w:rsidR="006B4BB5" w:rsidP="00E7505C" w:rsidRDefault="006B4BB5" w14:paraId="3F528B79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ОГРН ___________</w:t>
            </w:r>
          </w:p>
          <w:p w:rsidRPr="005A5ABC" w:rsidR="006B4BB5" w:rsidP="00E7505C" w:rsidRDefault="006B4BB5" w14:paraId="5CBD776C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ОКПО _____________</w:t>
            </w:r>
          </w:p>
          <w:p w:rsidRPr="005A5ABC" w:rsidR="006B4BB5" w:rsidP="00E7505C" w:rsidRDefault="006B4BB5" w14:paraId="6B9B5B99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Р/с ____________________________</w:t>
            </w:r>
          </w:p>
          <w:p w:rsidRPr="005A5ABC" w:rsidR="006B4BB5" w:rsidP="00E7505C" w:rsidRDefault="006B4BB5" w14:paraId="4215F5F7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 xml:space="preserve"> ___________________________ (наименование банка)</w:t>
            </w:r>
          </w:p>
          <w:p w:rsidRPr="005A5ABC" w:rsidR="006B4BB5" w:rsidP="00E7505C" w:rsidRDefault="006B4BB5" w14:paraId="5F89E875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К/с _________________</w:t>
            </w:r>
          </w:p>
          <w:p w:rsidRPr="005A5ABC" w:rsidR="006B4BB5" w:rsidP="00E7505C" w:rsidRDefault="006B4BB5" w14:paraId="48A7C7A4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БИК __________</w:t>
            </w:r>
          </w:p>
          <w:p w:rsidRPr="005A5ABC" w:rsidR="006B4BB5" w:rsidP="00E7505C" w:rsidRDefault="006B4BB5" w14:paraId="67A2B112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Тел.: _______________</w:t>
            </w:r>
          </w:p>
          <w:p w:rsidRPr="005A5ABC" w:rsidR="006B4BB5" w:rsidP="00E7505C" w:rsidRDefault="006B4BB5" w14:paraId="676FFF37" w14:textId="77777777">
            <w:pPr>
              <w:jc w:val="both"/>
              <w:rPr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5A5ABC">
              <w:rPr>
                <w:rFonts w:eastAsia="Calibri"/>
                <w:highlight w:val="yellow"/>
              </w:rPr>
              <w:t>Электронная почта: _____________</w:t>
            </w:r>
          </w:p>
          <w:p w:rsidRPr="005A5ABC" w:rsidR="006B4BB5" w:rsidP="00E7505C" w:rsidRDefault="006B4BB5" w14:paraId="4E9ECE9A" w14:textId="77777777">
            <w:pPr>
              <w:rPr>
                <w:color w:val="000000"/>
                <w:sz w:val="22"/>
                <w:szCs w:val="22"/>
                <w:highlight w:val="yellow"/>
              </w:rPr>
            </w:pPr>
          </w:p>
          <w:p w:rsidRPr="005A5ABC" w:rsidR="006B4BB5" w:rsidP="00E7505C" w:rsidRDefault="006B4BB5" w14:paraId="3D68B9D2" w14:textId="77777777">
            <w:pPr>
              <w:rPr>
                <w:rFonts w:ascii="Calibri" w:hAnsi="Calibri" w:eastAsia="Calibri"/>
                <w:sz w:val="22"/>
                <w:szCs w:val="22"/>
                <w:highlight w:val="yellow"/>
              </w:rPr>
            </w:pPr>
            <w:r w:rsidRPr="00202ADA">
              <w:rPr>
                <w:color w:val="000000"/>
                <w:sz w:val="22"/>
                <w:szCs w:val="22"/>
              </w:rPr>
              <w:t>_____________________/</w:t>
            </w:r>
            <w:r w:rsidRPr="005A5ABC">
              <w:rPr>
                <w:color w:val="000000"/>
                <w:sz w:val="22"/>
                <w:szCs w:val="22"/>
                <w:highlight w:val="yellow"/>
              </w:rPr>
              <w:t>_______________</w:t>
            </w:r>
            <w:r w:rsidRPr="00202ADA">
              <w:rPr>
                <w:color w:val="000000"/>
                <w:sz w:val="22"/>
                <w:szCs w:val="22"/>
              </w:rPr>
              <w:t>/</w:t>
            </w:r>
          </w:p>
          <w:p w:rsidRPr="00202ADA" w:rsidR="006B4BB5" w:rsidP="00E7505C" w:rsidRDefault="006B4BB5" w14:paraId="75AD78E4" w14:textId="77777777">
            <w:pPr>
              <w:rPr>
                <w:color w:val="000000"/>
                <w:sz w:val="22"/>
                <w:szCs w:val="22"/>
              </w:rPr>
            </w:pPr>
            <w:r w:rsidRPr="00202ADA">
              <w:rPr>
                <w:color w:val="000000"/>
                <w:sz w:val="22"/>
                <w:szCs w:val="22"/>
              </w:rPr>
              <w:t>М.П.</w:t>
            </w:r>
          </w:p>
          <w:p w:rsidRPr="005A5ABC" w:rsidR="006B4BB5" w:rsidP="00E7505C" w:rsidRDefault="006B4BB5" w14:paraId="1B03A73C" w14:textId="77777777">
            <w:pPr>
              <w:rPr>
                <w:color w:val="000000"/>
                <w:sz w:val="22"/>
                <w:szCs w:val="22"/>
                <w:highlight w:val="yellow"/>
              </w:rPr>
            </w:pPr>
          </w:p>
          <w:p w:rsidRPr="005A5ABC" w:rsidR="006B4BB5" w:rsidP="00E7505C" w:rsidRDefault="006B4BB5" w14:paraId="76336B8E" w14:textId="77777777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A5ABC">
              <w:rPr>
                <w:color w:val="000000"/>
                <w:sz w:val="22"/>
                <w:szCs w:val="22"/>
                <w:highlight w:val="yellow"/>
              </w:rPr>
              <w:t>«_____</w:t>
            </w:r>
            <w:proofErr w:type="gramStart"/>
            <w:r w:rsidRPr="005A5ABC">
              <w:rPr>
                <w:color w:val="000000"/>
                <w:sz w:val="22"/>
                <w:szCs w:val="22"/>
                <w:highlight w:val="yellow"/>
              </w:rPr>
              <w:t>_»_</w:t>
            </w:r>
            <w:proofErr w:type="gramEnd"/>
            <w:r w:rsidRPr="005A5ABC">
              <w:rPr>
                <w:color w:val="000000"/>
                <w:sz w:val="22"/>
                <w:szCs w:val="22"/>
                <w:highlight w:val="yellow"/>
              </w:rPr>
              <w:t>_________ 20___ год.</w:t>
            </w:r>
          </w:p>
          <w:p w:rsidRPr="005A5ABC" w:rsidR="006B4BB5" w:rsidP="00E7505C" w:rsidRDefault="006B4BB5" w14:paraId="2DB220B8" w14:textId="77777777">
            <w:pPr>
              <w:rPr>
                <w:rFonts w:ascii="Calibri" w:hAnsi="Calibri" w:eastAsia="Calibri"/>
                <w:sz w:val="22"/>
                <w:szCs w:val="22"/>
                <w:highlight w:val="yellow"/>
              </w:rPr>
            </w:pPr>
            <w:r w:rsidRPr="005A5ABC">
              <w:rPr>
                <w:color w:val="000000"/>
                <w:sz w:val="22"/>
                <w:szCs w:val="22"/>
                <w:highlight w:val="yellow"/>
              </w:rPr>
              <w:t xml:space="preserve">Дата подписания </w:t>
            </w:r>
          </w:p>
        </w:tc>
        <w:tc>
          <w:tcPr>
            <w:tcW w:w="5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5A5ABC" w:rsidR="006B4BB5" w:rsidP="00E7505C" w:rsidRDefault="006B4BB5" w14:paraId="259E0FAF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Адрес (фактический и юридический) _________</w:t>
            </w:r>
          </w:p>
          <w:p w:rsidRPr="005A5ABC" w:rsidR="006B4BB5" w:rsidP="00E7505C" w:rsidRDefault="006B4BB5" w14:paraId="3BCC6213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ИНН/КПП ____________/_________</w:t>
            </w:r>
          </w:p>
          <w:p w:rsidRPr="005A5ABC" w:rsidR="006B4BB5" w:rsidP="00E7505C" w:rsidRDefault="006B4BB5" w14:paraId="2ADB40E8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ОГРН ___________</w:t>
            </w:r>
          </w:p>
          <w:p w:rsidRPr="005A5ABC" w:rsidR="006B4BB5" w:rsidP="00E7505C" w:rsidRDefault="006B4BB5" w14:paraId="3855BB21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ОКПО _____________</w:t>
            </w:r>
          </w:p>
          <w:p w:rsidRPr="005A5ABC" w:rsidR="006B4BB5" w:rsidP="00E7505C" w:rsidRDefault="006B4BB5" w14:paraId="4BF8B954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Р/с ____________________________</w:t>
            </w:r>
          </w:p>
          <w:p w:rsidRPr="005A5ABC" w:rsidR="006B4BB5" w:rsidP="00E7505C" w:rsidRDefault="006B4BB5" w14:paraId="1FEAAB47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 xml:space="preserve"> ___________________________ (наименование банка)</w:t>
            </w:r>
          </w:p>
          <w:p w:rsidRPr="005A5ABC" w:rsidR="006B4BB5" w:rsidP="00E7505C" w:rsidRDefault="006B4BB5" w14:paraId="08B97B84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К/с _________________</w:t>
            </w:r>
          </w:p>
          <w:p w:rsidRPr="005A5ABC" w:rsidR="006B4BB5" w:rsidP="00E7505C" w:rsidRDefault="006B4BB5" w14:paraId="4EC43DAF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БИК __________</w:t>
            </w:r>
          </w:p>
          <w:p w:rsidRPr="005A5ABC" w:rsidR="006B4BB5" w:rsidP="00E7505C" w:rsidRDefault="006B4BB5" w14:paraId="597F4E65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Тел.: _______________</w:t>
            </w:r>
          </w:p>
          <w:p w:rsidRPr="005A5ABC" w:rsidR="006B4BB5" w:rsidP="00E7505C" w:rsidRDefault="006B4BB5" w14:paraId="03EF6125" w14:textId="77777777">
            <w:pPr>
              <w:jc w:val="both"/>
              <w:rPr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5A5ABC">
              <w:rPr>
                <w:rFonts w:eastAsia="Calibri"/>
                <w:highlight w:val="yellow"/>
              </w:rPr>
              <w:t>Электронная почта: _____________</w:t>
            </w:r>
          </w:p>
          <w:p w:rsidRPr="005A5ABC" w:rsidR="006B4BB5" w:rsidP="00E7505C" w:rsidRDefault="006B4BB5" w14:paraId="116E83DD" w14:textId="77777777">
            <w:pPr>
              <w:rPr>
                <w:color w:val="000000"/>
                <w:sz w:val="22"/>
                <w:szCs w:val="22"/>
                <w:highlight w:val="yellow"/>
              </w:rPr>
            </w:pPr>
          </w:p>
          <w:p w:rsidRPr="005A5ABC" w:rsidR="006B4BB5" w:rsidP="00E7505C" w:rsidRDefault="006B4BB5" w14:paraId="57C56A55" w14:textId="77777777">
            <w:pPr>
              <w:rPr>
                <w:rFonts w:ascii="Calibri" w:hAnsi="Calibri" w:eastAsia="Calibri"/>
                <w:sz w:val="22"/>
                <w:szCs w:val="22"/>
                <w:highlight w:val="yellow"/>
              </w:rPr>
            </w:pPr>
            <w:r w:rsidRPr="00202ADA">
              <w:rPr>
                <w:color w:val="000000"/>
                <w:sz w:val="22"/>
                <w:szCs w:val="22"/>
              </w:rPr>
              <w:t>_____________________/</w:t>
            </w:r>
            <w:r w:rsidRPr="005A5ABC">
              <w:rPr>
                <w:color w:val="000000"/>
                <w:sz w:val="22"/>
                <w:szCs w:val="22"/>
                <w:highlight w:val="yellow"/>
              </w:rPr>
              <w:t>_______________</w:t>
            </w:r>
            <w:r w:rsidRPr="00202ADA">
              <w:rPr>
                <w:color w:val="000000"/>
                <w:sz w:val="22"/>
                <w:szCs w:val="22"/>
              </w:rPr>
              <w:t>/</w:t>
            </w:r>
          </w:p>
          <w:p w:rsidRPr="00202ADA" w:rsidR="006B4BB5" w:rsidP="00E7505C" w:rsidRDefault="006B4BB5" w14:paraId="4B8D2FCC" w14:textId="77777777">
            <w:pPr>
              <w:rPr>
                <w:color w:val="000000"/>
                <w:sz w:val="22"/>
                <w:szCs w:val="22"/>
              </w:rPr>
            </w:pPr>
            <w:r w:rsidRPr="00202ADA">
              <w:rPr>
                <w:color w:val="000000"/>
                <w:sz w:val="22"/>
                <w:szCs w:val="22"/>
              </w:rPr>
              <w:t>М.П.</w:t>
            </w:r>
          </w:p>
          <w:p w:rsidRPr="005A5ABC" w:rsidR="006B4BB5" w:rsidP="00E7505C" w:rsidRDefault="006B4BB5" w14:paraId="026F74B0" w14:textId="77777777">
            <w:pPr>
              <w:rPr>
                <w:color w:val="000000"/>
                <w:sz w:val="22"/>
                <w:szCs w:val="22"/>
                <w:highlight w:val="yellow"/>
              </w:rPr>
            </w:pPr>
          </w:p>
          <w:p w:rsidRPr="005A5ABC" w:rsidR="006B4BB5" w:rsidP="00E7505C" w:rsidRDefault="006B4BB5" w14:paraId="08DC33AC" w14:textId="77777777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A5ABC">
              <w:rPr>
                <w:color w:val="000000"/>
                <w:sz w:val="22"/>
                <w:szCs w:val="22"/>
                <w:highlight w:val="yellow"/>
              </w:rPr>
              <w:t>«_____</w:t>
            </w:r>
            <w:proofErr w:type="gramStart"/>
            <w:r w:rsidRPr="005A5ABC">
              <w:rPr>
                <w:color w:val="000000"/>
                <w:sz w:val="22"/>
                <w:szCs w:val="22"/>
                <w:highlight w:val="yellow"/>
              </w:rPr>
              <w:t>_»_</w:t>
            </w:r>
            <w:proofErr w:type="gramEnd"/>
            <w:r w:rsidRPr="005A5ABC">
              <w:rPr>
                <w:color w:val="000000"/>
                <w:sz w:val="22"/>
                <w:szCs w:val="22"/>
                <w:highlight w:val="yellow"/>
              </w:rPr>
              <w:t>_________ 20___ год.</w:t>
            </w:r>
          </w:p>
          <w:p w:rsidRPr="005A5ABC" w:rsidR="006B4BB5" w:rsidP="00E7505C" w:rsidRDefault="006B4BB5" w14:paraId="02B6F5A7" w14:textId="77777777">
            <w:pPr>
              <w:rPr>
                <w:rFonts w:ascii="Calibri" w:hAnsi="Calibri" w:eastAsia="Calibri"/>
                <w:sz w:val="22"/>
                <w:szCs w:val="22"/>
                <w:highlight w:val="yellow"/>
              </w:rPr>
            </w:pPr>
            <w:r w:rsidRPr="005A5ABC">
              <w:rPr>
                <w:color w:val="000000"/>
                <w:sz w:val="22"/>
                <w:szCs w:val="22"/>
                <w:highlight w:val="yellow"/>
              </w:rPr>
              <w:t>Дата подписания</w:t>
            </w:r>
          </w:p>
        </w:tc>
      </w:tr>
    </w:tbl>
    <w:p w:rsidR="00523D84" w:rsidP="00842566" w:rsidRDefault="00523D84" w14:paraId="08C0DF38" w14:textId="7F35890E">
      <w:pPr>
        <w:suppressAutoHyphens w:val="0"/>
        <w:spacing w:after="120"/>
        <w:jc w:val="both"/>
        <w:rPr>
          <w:sz w:val="22"/>
          <w:szCs w:val="22"/>
        </w:rPr>
      </w:pPr>
    </w:p>
    <w:p w:rsidR="00523D84" w:rsidRDefault="00523D84" w14:paraId="43D7ECE6" w14:textId="4DA8157C">
      <w:pPr>
        <w:suppressAutoHyphens w:val="0"/>
        <w:spacing w:after="200" w:line="276" w:lineRule="auto"/>
        <w:rPr>
          <w:sz w:val="22"/>
          <w:szCs w:val="22"/>
        </w:rPr>
      </w:pPr>
    </w:p>
    <w:p w:rsidRPr="00F5214A" w:rsidR="00842566" w:rsidP="00842566" w:rsidRDefault="00842566" w14:paraId="64392461" w14:textId="77777777">
      <w:pPr>
        <w:suppressAutoHyphens w:val="0"/>
        <w:spacing w:after="120"/>
        <w:jc w:val="both"/>
        <w:rPr>
          <w:sz w:val="22"/>
          <w:szCs w:val="22"/>
        </w:rPr>
      </w:pPr>
    </w:p>
    <w:p w:rsidRPr="00F5214A" w:rsidR="009C6CCD" w:rsidP="00842566" w:rsidRDefault="00842566" w14:paraId="08C0DF39" w14:textId="7777777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</w:t>
      </w:r>
    </w:p>
    <w:p w:rsidRPr="00F5214A" w:rsidR="009C6CCD" w:rsidRDefault="009C6CCD" w14:paraId="08C0DF3A" w14:textId="77777777">
      <w:pPr>
        <w:suppressAutoHyphens w:val="0"/>
        <w:spacing w:after="200" w:line="276" w:lineRule="auto"/>
        <w:rPr>
          <w:sz w:val="22"/>
          <w:szCs w:val="22"/>
          <w:lang w:eastAsia="ru-RU"/>
        </w:rPr>
      </w:pPr>
      <w:r w:rsidRPr="00F5214A">
        <w:rPr>
          <w:sz w:val="22"/>
          <w:szCs w:val="22"/>
        </w:rPr>
        <w:br w:type="page"/>
      </w:r>
    </w:p>
    <w:p w:rsidR="00523D84" w:rsidP="00523D84" w:rsidRDefault="00523D84" w14:paraId="1EF86577" w14:textId="77777777">
      <w:pPr>
        <w:pStyle w:val="ac"/>
        <w:jc w:val="right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lastRenderedPageBreak/>
        <w:t>Приложение № 1</w:t>
      </w:r>
    </w:p>
    <w:p w:rsidR="00523D84" w:rsidP="00523D84" w:rsidRDefault="00523D84" w14:paraId="3A593AFB" w14:textId="77777777">
      <w:pPr>
        <w:pStyle w:val="ac"/>
        <w:jc w:val="right"/>
        <w:rPr>
          <w:sz w:val="20"/>
          <w:szCs w:val="20"/>
          <w:lang w:eastAsia="ru-RU"/>
        </w:rPr>
      </w:pPr>
      <w:r w:rsidRPr="00541BD2">
        <w:rPr>
          <w:sz w:val="20"/>
          <w:szCs w:val="20"/>
          <w:lang w:eastAsia="ru-RU"/>
        </w:rPr>
        <w:t>к</w:t>
      </w:r>
      <w:r>
        <w:rPr>
          <w:sz w:val="20"/>
          <w:szCs w:val="20"/>
          <w:lang w:eastAsia="ru-RU"/>
        </w:rPr>
        <w:t xml:space="preserve"> </w:t>
      </w:r>
      <w:r w:rsidRPr="00541BD2">
        <w:rPr>
          <w:sz w:val="20"/>
          <w:szCs w:val="20"/>
          <w:lang w:eastAsia="ru-RU"/>
        </w:rPr>
        <w:t xml:space="preserve">Договору поставки </w:t>
      </w:r>
    </w:p>
    <w:p w:rsidR="00523D84" w:rsidP="00523D84" w:rsidRDefault="00523D84" w14:paraId="0C38843B" w14:textId="17598DB4">
      <w:pPr>
        <w:pStyle w:val="ac"/>
        <w:jc w:val="right"/>
        <w:rPr>
          <w:sz w:val="20"/>
          <w:szCs w:val="20"/>
          <w:highlight w:val="yellow"/>
          <w:lang w:eastAsia="ru-RU"/>
        </w:rPr>
      </w:pPr>
      <w:r>
        <w:rPr>
          <w:sz w:val="20"/>
          <w:szCs w:val="20"/>
          <w:lang w:eastAsia="ru-RU"/>
        </w:rPr>
        <w:t xml:space="preserve">№ </w:t>
      </w:r>
      <w:r w:rsidRPr="005B3682">
        <w:rPr>
          <w:sz w:val="20"/>
          <w:szCs w:val="20"/>
          <w:highlight w:val="yellow"/>
          <w:lang w:eastAsia="ru-RU"/>
        </w:rPr>
        <w:t xml:space="preserve">______ </w:t>
      </w:r>
      <w:r w:rsidRPr="00FA76EA">
        <w:rPr>
          <w:sz w:val="20"/>
          <w:szCs w:val="20"/>
          <w:lang w:eastAsia="ru-RU"/>
        </w:rPr>
        <w:t>от</w:t>
      </w:r>
      <w:r w:rsidRPr="005B3682">
        <w:rPr>
          <w:sz w:val="20"/>
          <w:szCs w:val="20"/>
          <w:highlight w:val="yellow"/>
          <w:lang w:eastAsia="ru-RU"/>
        </w:rPr>
        <w:t xml:space="preserve"> ___</w:t>
      </w:r>
      <w:proofErr w:type="gramStart"/>
      <w:r w:rsidRPr="005B3682">
        <w:rPr>
          <w:sz w:val="20"/>
          <w:szCs w:val="20"/>
          <w:highlight w:val="yellow"/>
          <w:lang w:eastAsia="ru-RU"/>
        </w:rPr>
        <w:t>_._</w:t>
      </w:r>
      <w:proofErr w:type="gramEnd"/>
      <w:r w:rsidRPr="005B3682">
        <w:rPr>
          <w:sz w:val="20"/>
          <w:szCs w:val="20"/>
          <w:highlight w:val="yellow"/>
          <w:lang w:eastAsia="ru-RU"/>
        </w:rPr>
        <w:t>________.20</w:t>
      </w:r>
      <w:r w:rsidRPr="00FA76EA">
        <w:rPr>
          <w:sz w:val="20"/>
          <w:szCs w:val="20"/>
          <w:highlight w:val="yellow"/>
          <w:lang w:eastAsia="ru-RU"/>
        </w:rPr>
        <w:t>___ г.</w:t>
      </w:r>
    </w:p>
    <w:p w:rsidRPr="00541BD2" w:rsidR="00682CD0" w:rsidP="00523D84" w:rsidRDefault="00682CD0" w14:paraId="619DFB5A" w14:textId="77777777">
      <w:pPr>
        <w:pStyle w:val="ac"/>
        <w:jc w:val="right"/>
        <w:rPr>
          <w:sz w:val="20"/>
          <w:szCs w:val="20"/>
          <w:lang w:eastAsia="ru-RU"/>
        </w:rPr>
      </w:pPr>
    </w:p>
    <w:p w:rsidR="00523D84" w:rsidP="00842566" w:rsidRDefault="00682CD0" w14:paraId="2A5877CB" w14:textId="00460D3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ФОРМА СПЕЦИФИКАЦИИ</w:t>
      </w:r>
    </w:p>
    <w:p w:rsidR="00682CD0" w:rsidP="00842566" w:rsidRDefault="00682CD0" w14:paraId="1A750BFC" w14:textId="77777777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Pr="00F5214A" w:rsidR="00842566" w:rsidP="00842566" w:rsidRDefault="00842566" w14:paraId="08C0DF41" w14:textId="7690C167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>СПЕЦИФИКАЦИЯ на поставку товара</w:t>
      </w:r>
    </w:p>
    <w:p w:rsidRPr="00F5214A" w:rsidR="00842566" w:rsidP="00842566" w:rsidRDefault="00842566" w14:paraId="08C0DF42" w14:textId="77777777">
      <w:pPr>
        <w:pStyle w:val="ConsPlusNormal"/>
        <w:widowControl/>
        <w:ind w:firstLine="54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F5214A">
        <w:rPr>
          <w:rFonts w:ascii="Times New Roman" w:hAnsi="Times New Roman" w:cs="Times New Roman"/>
          <w:b/>
          <w:sz w:val="22"/>
          <w:szCs w:val="22"/>
        </w:rPr>
        <w:t xml:space="preserve">№ </w:t>
      </w:r>
      <w:r w:rsidRPr="0003306E">
        <w:rPr>
          <w:rFonts w:ascii="Times New Roman" w:hAnsi="Times New Roman" w:cs="Times New Roman"/>
          <w:b/>
          <w:sz w:val="22"/>
          <w:szCs w:val="22"/>
          <w:highlight w:val="yellow"/>
        </w:rPr>
        <w:t>____</w:t>
      </w:r>
      <w:r w:rsidRPr="00F5214A">
        <w:rPr>
          <w:rFonts w:ascii="Times New Roman" w:hAnsi="Times New Roman" w:cs="Times New Roman"/>
          <w:b/>
          <w:sz w:val="22"/>
          <w:szCs w:val="22"/>
        </w:rPr>
        <w:t xml:space="preserve"> от </w:t>
      </w:r>
      <w:r w:rsidRPr="0003306E">
        <w:rPr>
          <w:rFonts w:ascii="Times New Roman" w:hAnsi="Times New Roman" w:cs="Times New Roman"/>
          <w:b/>
          <w:sz w:val="22"/>
          <w:szCs w:val="22"/>
          <w:highlight w:val="yellow"/>
        </w:rPr>
        <w:t>______________</w:t>
      </w:r>
    </w:p>
    <w:p w:rsidR="00541BD2" w:rsidP="00842566" w:rsidRDefault="001648C1" w14:paraId="08C0DF43" w14:textId="5F13E21F">
      <w:pPr>
        <w:pStyle w:val="ConsPlusNormal"/>
        <w:widowControl/>
        <w:ind w:firstLine="54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к</w:t>
      </w:r>
      <w:r w:rsidRPr="00F5214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5214A" w:rsidR="00842566">
        <w:rPr>
          <w:rFonts w:ascii="Times New Roman" w:hAnsi="Times New Roman" w:cs="Times New Roman"/>
          <w:b/>
          <w:sz w:val="22"/>
          <w:szCs w:val="22"/>
        </w:rPr>
        <w:t xml:space="preserve">Договору </w:t>
      </w:r>
      <w:r w:rsidRPr="00541BD2" w:rsidR="00541BD2">
        <w:rPr>
          <w:rFonts w:ascii="Times New Roman" w:hAnsi="Times New Roman" w:cs="Times New Roman"/>
          <w:b/>
          <w:sz w:val="22"/>
          <w:szCs w:val="22"/>
        </w:rPr>
        <w:t xml:space="preserve">поставки </w:t>
      </w:r>
    </w:p>
    <w:p w:rsidRPr="00F5214A" w:rsidR="00842566" w:rsidP="00842566" w:rsidRDefault="00541BD2" w14:paraId="08C0DF44" w14:textId="18D6B880">
      <w:pPr>
        <w:pStyle w:val="ConsPlusNormal"/>
        <w:widowControl/>
        <w:ind w:firstLine="54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541BD2">
        <w:rPr>
          <w:rFonts w:ascii="Times New Roman" w:hAnsi="Times New Roman" w:cs="Times New Roman"/>
          <w:b/>
          <w:sz w:val="22"/>
          <w:szCs w:val="22"/>
        </w:rPr>
        <w:t xml:space="preserve">№ </w:t>
      </w:r>
      <w:r w:rsidRPr="0003306E">
        <w:rPr>
          <w:rFonts w:ascii="Times New Roman" w:hAnsi="Times New Roman" w:cs="Times New Roman"/>
          <w:b/>
          <w:sz w:val="22"/>
          <w:szCs w:val="22"/>
          <w:highlight w:val="yellow"/>
        </w:rPr>
        <w:t>______</w:t>
      </w:r>
      <w:r w:rsidRPr="00541BD2">
        <w:rPr>
          <w:rFonts w:ascii="Times New Roman" w:hAnsi="Times New Roman" w:cs="Times New Roman"/>
          <w:b/>
          <w:sz w:val="22"/>
          <w:szCs w:val="22"/>
        </w:rPr>
        <w:t xml:space="preserve"> от </w:t>
      </w:r>
      <w:r w:rsidRPr="00202ADA">
        <w:rPr>
          <w:rFonts w:ascii="Times New Roman" w:hAnsi="Times New Roman" w:cs="Times New Roman"/>
          <w:b/>
          <w:sz w:val="22"/>
          <w:szCs w:val="22"/>
          <w:highlight w:val="yellow"/>
        </w:rPr>
        <w:t>___</w:t>
      </w:r>
      <w:proofErr w:type="gramStart"/>
      <w:r w:rsidRPr="00202ADA">
        <w:rPr>
          <w:rFonts w:ascii="Times New Roman" w:hAnsi="Times New Roman" w:cs="Times New Roman"/>
          <w:b/>
          <w:sz w:val="22"/>
          <w:szCs w:val="22"/>
          <w:highlight w:val="yellow"/>
        </w:rPr>
        <w:t>_._</w:t>
      </w:r>
      <w:proofErr w:type="gramEnd"/>
      <w:r w:rsidRPr="00202ADA">
        <w:rPr>
          <w:rFonts w:ascii="Times New Roman" w:hAnsi="Times New Roman" w:cs="Times New Roman"/>
          <w:b/>
          <w:sz w:val="22"/>
          <w:szCs w:val="22"/>
          <w:highlight w:val="yellow"/>
        </w:rPr>
        <w:t>________.20</w:t>
      </w:r>
      <w:r w:rsidRPr="0003306E">
        <w:rPr>
          <w:rFonts w:ascii="Times New Roman" w:hAnsi="Times New Roman" w:cs="Times New Roman"/>
          <w:b/>
          <w:sz w:val="22"/>
          <w:szCs w:val="22"/>
          <w:highlight w:val="yellow"/>
        </w:rPr>
        <w:t>___</w:t>
      </w:r>
      <w:r w:rsidRPr="00541BD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5214A" w:rsidR="00842566">
        <w:rPr>
          <w:rFonts w:ascii="Times New Roman" w:hAnsi="Times New Roman" w:cs="Times New Roman"/>
          <w:b/>
          <w:sz w:val="22"/>
          <w:szCs w:val="22"/>
        </w:rPr>
        <w:t xml:space="preserve"> (далее – «Договор»)</w:t>
      </w:r>
    </w:p>
    <w:p w:rsidRPr="00F5214A" w:rsidR="00842566" w:rsidP="00842566" w:rsidRDefault="00842566" w14:paraId="08C0DF45" w14:textId="77777777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Pr="00F5214A" w:rsidR="00842566" w:rsidP="00842566" w:rsidRDefault="00842566" w14:paraId="08C0DF46" w14:textId="77777777">
      <w:pPr>
        <w:pStyle w:val="ConsPlusNormal"/>
        <w:widowControl/>
        <w:numPr>
          <w:ilvl w:val="0"/>
          <w:numId w:val="1"/>
        </w:numPr>
        <w:tabs>
          <w:tab w:val="clear" w:pos="1560"/>
          <w:tab w:val="num" w:pos="36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 xml:space="preserve">Поставщик обязуется на условиях Договора и настоящей Спецификации поставить Покупателю </w:t>
      </w:r>
      <w:r w:rsidRPr="00F5214A">
        <w:rPr>
          <w:rFonts w:ascii="Times New Roman" w:hAnsi="Times New Roman" w:cs="Times New Roman"/>
          <w:b/>
          <w:sz w:val="22"/>
          <w:szCs w:val="22"/>
        </w:rPr>
        <w:t>следующий Товар</w:t>
      </w:r>
      <w:r w:rsidRPr="00F5214A">
        <w:rPr>
          <w:rFonts w:ascii="Times New Roman" w:hAnsi="Times New Roman" w:cs="Times New Roman"/>
          <w:sz w:val="22"/>
          <w:szCs w:val="22"/>
        </w:rPr>
        <w:t xml:space="preserve">: </w:t>
      </w:r>
    </w:p>
    <w:p w:rsidRPr="00F5214A" w:rsidR="00842566" w:rsidP="00842566" w:rsidRDefault="00842566" w14:paraId="08C0DF47" w14:textId="77777777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5214A">
        <w:rPr>
          <w:rFonts w:ascii="Times New Roman" w:hAnsi="Times New Roman" w:cs="Times New Roman"/>
          <w:sz w:val="22"/>
          <w:szCs w:val="22"/>
        </w:rPr>
        <w:t xml:space="preserve">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00"/>
        <w:gridCol w:w="1439"/>
        <w:gridCol w:w="937"/>
        <w:gridCol w:w="608"/>
        <w:gridCol w:w="1094"/>
        <w:gridCol w:w="1343"/>
        <w:gridCol w:w="901"/>
        <w:gridCol w:w="636"/>
        <w:gridCol w:w="1124"/>
        <w:gridCol w:w="772"/>
        <w:gridCol w:w="1124"/>
      </w:tblGrid>
      <w:tr w:rsidRPr="00F5214A" w:rsidR="00202ADA" w:rsidTr="00A2738C" w14:paraId="08C0DF51" w14:textId="48B1D9C5">
        <w:tc>
          <w:tcPr>
            <w:tcW w:w="500" w:type="dxa"/>
          </w:tcPr>
          <w:p w:rsidRPr="00F5214A" w:rsidR="0043423C" w:rsidP="00541BD2" w:rsidRDefault="0043423C" w14:paraId="08C0DF48" w14:textId="77777777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№,</w:t>
            </w: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 xml:space="preserve">.  </w:t>
            </w:r>
            <w:r w:rsidRPr="00F5214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 xml:space="preserve">п/п  </w:t>
            </w:r>
          </w:p>
        </w:tc>
        <w:tc>
          <w:tcPr>
            <w:tcW w:w="1439" w:type="dxa"/>
          </w:tcPr>
          <w:p w:rsidRPr="00F5214A" w:rsidR="0043423C" w:rsidP="00CD5C44" w:rsidRDefault="0043423C" w14:paraId="08C0DF49" w14:textId="77777777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и ассортимент Т</w:t>
            </w: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 xml:space="preserve">овара     </w:t>
            </w:r>
          </w:p>
        </w:tc>
        <w:tc>
          <w:tcPr>
            <w:tcW w:w="937" w:type="dxa"/>
          </w:tcPr>
          <w:p w:rsidRPr="00F5214A" w:rsidR="0043423C" w:rsidP="00CD5C44" w:rsidRDefault="0043423C" w14:paraId="08C0DF4A" w14:textId="77777777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>Артикул №</w:t>
            </w:r>
          </w:p>
        </w:tc>
        <w:tc>
          <w:tcPr>
            <w:tcW w:w="608" w:type="dxa"/>
          </w:tcPr>
          <w:p w:rsidRPr="00F5214A" w:rsidR="0043423C" w:rsidP="00824A2D" w:rsidRDefault="0043423C" w14:paraId="08C0DF4B" w14:textId="77777777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 xml:space="preserve">Кол-во  </w:t>
            </w:r>
          </w:p>
        </w:tc>
        <w:tc>
          <w:tcPr>
            <w:tcW w:w="1094" w:type="dxa"/>
          </w:tcPr>
          <w:p w:rsidRPr="00F5214A" w:rsidR="0043423C" w:rsidP="00CD5C44" w:rsidRDefault="0043423C" w14:paraId="67D67904" w14:textId="718352DB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946" w:type="dxa"/>
          </w:tcPr>
          <w:p w:rsidR="0043423C" w:rsidP="00CD5C44" w:rsidRDefault="0043423C" w14:paraId="53685E9B" w14:textId="61808FF5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Гарантийный срок</w:t>
            </w:r>
          </w:p>
        </w:tc>
        <w:tc>
          <w:tcPr>
            <w:tcW w:w="1298" w:type="dxa"/>
          </w:tcPr>
          <w:p w:rsidRPr="00F5214A" w:rsidR="0043423C" w:rsidP="00CD5C44" w:rsidRDefault="0043423C" w14:paraId="07284A0B" w14:textId="3B62ABD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Валюта платежа</w:t>
            </w:r>
          </w:p>
        </w:tc>
        <w:tc>
          <w:tcPr>
            <w:tcW w:w="636" w:type="dxa"/>
          </w:tcPr>
          <w:p w:rsidRPr="00F5214A" w:rsidR="0043423C" w:rsidP="00CD5C44" w:rsidRDefault="0043423C" w14:paraId="08C0DF4C" w14:textId="1A283FC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 xml:space="preserve">Цена за ед., без НДС  </w:t>
            </w:r>
          </w:p>
        </w:tc>
        <w:tc>
          <w:tcPr>
            <w:tcW w:w="1124" w:type="dxa"/>
          </w:tcPr>
          <w:p w:rsidRPr="00F5214A" w:rsidR="0043423C" w:rsidP="00CD5C44" w:rsidRDefault="0043423C" w14:paraId="08C0DF4D" w14:textId="462975F1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 xml:space="preserve">Общая          </w:t>
            </w:r>
            <w:r w:rsidRPr="00F5214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>стоимость, без НДС</w:t>
            </w:r>
          </w:p>
        </w:tc>
        <w:tc>
          <w:tcPr>
            <w:tcW w:w="772" w:type="dxa"/>
          </w:tcPr>
          <w:p w:rsidRPr="00F5214A" w:rsidR="0043423C" w:rsidP="00CD5C44" w:rsidRDefault="0043423C" w14:paraId="08C0DF4E" w14:textId="5232C8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 xml:space="preserve">Цена за ед., </w:t>
            </w:r>
            <w:r w:rsidRPr="00F5214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 НДС ____%           </w:t>
            </w:r>
          </w:p>
        </w:tc>
        <w:tc>
          <w:tcPr>
            <w:tcW w:w="1124" w:type="dxa"/>
          </w:tcPr>
          <w:p w:rsidRPr="00F5214A" w:rsidR="0043423C" w:rsidP="00CD5C44" w:rsidRDefault="0043423C" w14:paraId="08C0DF4F" w14:textId="2152A57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 xml:space="preserve">Общая          </w:t>
            </w:r>
            <w:r w:rsidRPr="00F5214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 xml:space="preserve">стоимость,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Pr="00F5214A">
              <w:rPr>
                <w:rFonts w:ascii="Times New Roman" w:hAnsi="Times New Roman" w:cs="Times New Roman"/>
                <w:sz w:val="22"/>
                <w:szCs w:val="22"/>
              </w:rPr>
              <w:t>том числе НДС ____%</w:t>
            </w:r>
          </w:p>
        </w:tc>
      </w:tr>
      <w:tr w:rsidRPr="00F5214A" w:rsidR="00202ADA" w:rsidTr="00A2738C" w14:paraId="08C0DF5B" w14:textId="0E1F6CAD">
        <w:tc>
          <w:tcPr>
            <w:tcW w:w="500" w:type="dxa"/>
          </w:tcPr>
          <w:p w:rsidRPr="00F5214A" w:rsidR="0043423C" w:rsidP="00CD5C44" w:rsidRDefault="00202ADA" w14:paraId="08C0DF52" w14:textId="009E4370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2AD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</w:t>
            </w:r>
          </w:p>
        </w:tc>
        <w:tc>
          <w:tcPr>
            <w:tcW w:w="1439" w:type="dxa"/>
          </w:tcPr>
          <w:p w:rsidRPr="00F5214A" w:rsidR="0043423C" w:rsidP="00CD5C44" w:rsidRDefault="00202ADA" w14:paraId="08C0DF53" w14:textId="5D94D2B7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2AD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__________</w:t>
            </w:r>
          </w:p>
        </w:tc>
        <w:tc>
          <w:tcPr>
            <w:tcW w:w="937" w:type="dxa"/>
          </w:tcPr>
          <w:p w:rsidRPr="00F5214A" w:rsidR="0043423C" w:rsidP="00CD5C44" w:rsidRDefault="00202ADA" w14:paraId="08C0DF54" w14:textId="20DE50A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2AD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______</w:t>
            </w:r>
          </w:p>
        </w:tc>
        <w:tc>
          <w:tcPr>
            <w:tcW w:w="608" w:type="dxa"/>
          </w:tcPr>
          <w:p w:rsidRPr="00F5214A" w:rsidR="0043423C" w:rsidP="00CD5C44" w:rsidRDefault="00202ADA" w14:paraId="08C0DF55" w14:textId="2630EDD3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2AD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</w:t>
            </w:r>
          </w:p>
        </w:tc>
        <w:tc>
          <w:tcPr>
            <w:tcW w:w="1094" w:type="dxa"/>
          </w:tcPr>
          <w:p w:rsidRPr="00F5214A" w:rsidR="0043423C" w:rsidP="00CD5C44" w:rsidRDefault="00202ADA" w14:paraId="198F3451" w14:textId="3ED29783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2AD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_______</w:t>
            </w:r>
          </w:p>
        </w:tc>
        <w:tc>
          <w:tcPr>
            <w:tcW w:w="946" w:type="dxa"/>
          </w:tcPr>
          <w:p w:rsidRPr="00F5214A" w:rsidR="0043423C" w:rsidP="00CD5C44" w:rsidRDefault="00202ADA" w14:paraId="7EE7F0B0" w14:textId="56A11E5C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2AD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_________</w:t>
            </w:r>
          </w:p>
        </w:tc>
        <w:tc>
          <w:tcPr>
            <w:tcW w:w="1298" w:type="dxa"/>
          </w:tcPr>
          <w:p w:rsidRPr="00F5214A" w:rsidR="0043423C" w:rsidP="00CD5C44" w:rsidRDefault="00202ADA" w14:paraId="21CCD9C8" w14:textId="7845AD15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6C22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_____</w:t>
            </w:r>
          </w:p>
        </w:tc>
        <w:tc>
          <w:tcPr>
            <w:tcW w:w="636" w:type="dxa"/>
          </w:tcPr>
          <w:p w:rsidRPr="00F5214A" w:rsidR="0043423C" w:rsidP="00CD5C44" w:rsidRDefault="00202ADA" w14:paraId="08C0DF56" w14:textId="1AD727D0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6C22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</w:t>
            </w:r>
          </w:p>
        </w:tc>
        <w:tc>
          <w:tcPr>
            <w:tcW w:w="1124" w:type="dxa"/>
          </w:tcPr>
          <w:p w:rsidRPr="00F5214A" w:rsidR="0043423C" w:rsidP="00CD5C44" w:rsidRDefault="00202ADA" w14:paraId="08C0DF57" w14:textId="7AB6386A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6C22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_______</w:t>
            </w:r>
          </w:p>
        </w:tc>
        <w:tc>
          <w:tcPr>
            <w:tcW w:w="772" w:type="dxa"/>
          </w:tcPr>
          <w:p w:rsidRPr="00F5214A" w:rsidR="0043423C" w:rsidP="00CD5C44" w:rsidRDefault="00202ADA" w14:paraId="08C0DF58" w14:textId="24CD099C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6C22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</w:t>
            </w:r>
          </w:p>
        </w:tc>
        <w:tc>
          <w:tcPr>
            <w:tcW w:w="1124" w:type="dxa"/>
          </w:tcPr>
          <w:p w:rsidRPr="00F5214A" w:rsidR="0043423C" w:rsidP="00CD5C44" w:rsidRDefault="00C76C22" w14:paraId="08C0DF59" w14:textId="0028A255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6C22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______</w:t>
            </w:r>
          </w:p>
        </w:tc>
      </w:tr>
      <w:tr w:rsidRPr="00F5214A" w:rsidR="00202ADA" w:rsidTr="00A2738C" w14:paraId="08C0DF65" w14:textId="13B611E5">
        <w:tc>
          <w:tcPr>
            <w:tcW w:w="500" w:type="dxa"/>
          </w:tcPr>
          <w:p w:rsidRPr="00F5214A" w:rsidR="0043423C" w:rsidP="00CD5C44" w:rsidRDefault="00202ADA" w14:paraId="08C0DF5C" w14:textId="13498F1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2AD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</w:t>
            </w:r>
          </w:p>
        </w:tc>
        <w:tc>
          <w:tcPr>
            <w:tcW w:w="1439" w:type="dxa"/>
          </w:tcPr>
          <w:p w:rsidRPr="00F5214A" w:rsidR="0043423C" w:rsidP="00CD5C44" w:rsidRDefault="00202ADA" w14:paraId="08C0DF5D" w14:textId="788AEF03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2AD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__________</w:t>
            </w:r>
          </w:p>
        </w:tc>
        <w:tc>
          <w:tcPr>
            <w:tcW w:w="937" w:type="dxa"/>
          </w:tcPr>
          <w:p w:rsidRPr="00F5214A" w:rsidR="0043423C" w:rsidP="00CD5C44" w:rsidRDefault="00C76C22" w14:paraId="08C0DF5E" w14:textId="0D54099A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2AD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______</w:t>
            </w:r>
          </w:p>
        </w:tc>
        <w:tc>
          <w:tcPr>
            <w:tcW w:w="608" w:type="dxa"/>
          </w:tcPr>
          <w:p w:rsidRPr="00F5214A" w:rsidR="0043423C" w:rsidP="00CD5C44" w:rsidRDefault="00C76C22" w14:paraId="08C0DF5F" w14:textId="167E82E1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2AD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</w:t>
            </w:r>
          </w:p>
        </w:tc>
        <w:tc>
          <w:tcPr>
            <w:tcW w:w="1094" w:type="dxa"/>
          </w:tcPr>
          <w:p w:rsidRPr="00F5214A" w:rsidR="0043423C" w:rsidP="00CD5C44" w:rsidRDefault="00C76C22" w14:paraId="3DA1357D" w14:textId="5B1BFA3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2AD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_______</w:t>
            </w:r>
          </w:p>
        </w:tc>
        <w:tc>
          <w:tcPr>
            <w:tcW w:w="946" w:type="dxa"/>
          </w:tcPr>
          <w:p w:rsidRPr="00F5214A" w:rsidR="0043423C" w:rsidP="00CD5C44" w:rsidRDefault="00C76C22" w14:paraId="40FFA5FF" w14:textId="734A996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2AD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_________</w:t>
            </w:r>
          </w:p>
        </w:tc>
        <w:tc>
          <w:tcPr>
            <w:tcW w:w="1298" w:type="dxa"/>
          </w:tcPr>
          <w:p w:rsidRPr="00F5214A" w:rsidR="0043423C" w:rsidP="00CD5C44" w:rsidRDefault="00C76C22" w14:paraId="7D64D8AA" w14:textId="244C566B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6C22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_____</w:t>
            </w:r>
          </w:p>
        </w:tc>
        <w:tc>
          <w:tcPr>
            <w:tcW w:w="636" w:type="dxa"/>
          </w:tcPr>
          <w:p w:rsidRPr="00F5214A" w:rsidR="0043423C" w:rsidP="00CD5C44" w:rsidRDefault="00C76C22" w14:paraId="08C0DF60" w14:textId="6CEF55A5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6C22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</w:t>
            </w:r>
          </w:p>
        </w:tc>
        <w:tc>
          <w:tcPr>
            <w:tcW w:w="1124" w:type="dxa"/>
          </w:tcPr>
          <w:p w:rsidRPr="00F5214A" w:rsidR="0043423C" w:rsidP="00CD5C44" w:rsidRDefault="00C76C22" w14:paraId="08C0DF61" w14:textId="11025D01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6C22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_______</w:t>
            </w:r>
          </w:p>
        </w:tc>
        <w:tc>
          <w:tcPr>
            <w:tcW w:w="772" w:type="dxa"/>
          </w:tcPr>
          <w:p w:rsidRPr="00F5214A" w:rsidR="0043423C" w:rsidP="00CD5C44" w:rsidRDefault="00C76C22" w14:paraId="08C0DF62" w14:textId="559271C1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6C22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</w:t>
            </w:r>
          </w:p>
        </w:tc>
        <w:tc>
          <w:tcPr>
            <w:tcW w:w="1124" w:type="dxa"/>
          </w:tcPr>
          <w:p w:rsidRPr="00F5214A" w:rsidR="0043423C" w:rsidP="00CD5C44" w:rsidRDefault="00C76C22" w14:paraId="08C0DF63" w14:textId="31E84E67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6C22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______</w:t>
            </w:r>
          </w:p>
        </w:tc>
      </w:tr>
      <w:tr w:rsidRPr="00F5214A" w:rsidR="0043423C" w:rsidTr="00A2738C" w14:paraId="425075AD" w14:textId="77777777">
        <w:tc>
          <w:tcPr>
            <w:tcW w:w="7458" w:type="dxa"/>
            <w:gridSpan w:val="8"/>
          </w:tcPr>
          <w:p w:rsidRPr="00F5214A" w:rsidR="0043423C" w:rsidP="00CD5C44" w:rsidRDefault="0043423C" w14:paraId="753C1A14" w14:textId="2A8FF21E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того</w:t>
            </w:r>
          </w:p>
        </w:tc>
        <w:tc>
          <w:tcPr>
            <w:tcW w:w="1124" w:type="dxa"/>
          </w:tcPr>
          <w:p w:rsidRPr="0043423C" w:rsidR="0043423C" w:rsidP="00CD5C44" w:rsidRDefault="0043423C" w14:paraId="1DC173DE" w14:textId="57105761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  <w:u w:val="single"/>
              </w:rPr>
            </w:pPr>
            <w:r w:rsidRPr="0043423C">
              <w:rPr>
                <w:rFonts w:ascii="Times New Roman" w:hAnsi="Times New Roman" w:cs="Times New Roman"/>
                <w:i/>
                <w:iCs/>
                <w:color w:val="FF0000"/>
                <w:sz w:val="22"/>
                <w:szCs w:val="22"/>
                <w:highlight w:val="yellow"/>
                <w:u w:val="single"/>
              </w:rPr>
              <w:t>указать</w:t>
            </w:r>
          </w:p>
        </w:tc>
        <w:tc>
          <w:tcPr>
            <w:tcW w:w="772" w:type="dxa"/>
          </w:tcPr>
          <w:p w:rsidRPr="00F5214A" w:rsidR="0043423C" w:rsidP="00CD5C44" w:rsidRDefault="0043423C" w14:paraId="2186D634" w14:textId="77777777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dxa"/>
          </w:tcPr>
          <w:p w:rsidRPr="0043423C" w:rsidR="0043423C" w:rsidP="00CD5C44" w:rsidRDefault="0043423C" w14:paraId="4CD45877" w14:textId="0D7EA931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43423C">
              <w:rPr>
                <w:rFonts w:ascii="Times New Roman" w:hAnsi="Times New Roman" w:cs="Times New Roman"/>
                <w:color w:val="FF0000"/>
                <w:sz w:val="22"/>
                <w:szCs w:val="22"/>
                <w:highlight w:val="yellow"/>
                <w:u w:val="single"/>
              </w:rPr>
              <w:t>указать</w:t>
            </w:r>
          </w:p>
        </w:tc>
      </w:tr>
    </w:tbl>
    <w:p w:rsidR="00A2738C" w:rsidP="00842566" w:rsidRDefault="00A2738C" w14:paraId="413A7863" w14:textId="7777777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Pr="00057EE8" w:rsidR="00842566" w:rsidP="00842566" w:rsidRDefault="00842566" w14:paraId="08C0DF85" w14:textId="274FF36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57EE8">
        <w:rPr>
          <w:rFonts w:ascii="Times New Roman" w:hAnsi="Times New Roman" w:cs="Times New Roman"/>
          <w:sz w:val="22"/>
          <w:szCs w:val="22"/>
        </w:rPr>
        <w:t xml:space="preserve">2. </w:t>
      </w:r>
      <w:r w:rsidRPr="00057EE8">
        <w:rPr>
          <w:rFonts w:ascii="Times New Roman" w:hAnsi="Times New Roman" w:cs="Times New Roman"/>
          <w:b/>
          <w:sz w:val="22"/>
          <w:szCs w:val="22"/>
        </w:rPr>
        <w:t>Общая стоимость</w:t>
      </w:r>
      <w:r w:rsidRPr="00057EE8">
        <w:rPr>
          <w:rFonts w:ascii="Times New Roman" w:hAnsi="Times New Roman" w:cs="Times New Roman"/>
          <w:sz w:val="22"/>
          <w:szCs w:val="22"/>
        </w:rPr>
        <w:t xml:space="preserve"> Товара по настоящей Спецификации составляет </w:t>
      </w:r>
      <w:r w:rsidRPr="0003306E">
        <w:rPr>
          <w:rFonts w:ascii="Times New Roman" w:hAnsi="Times New Roman" w:cs="Times New Roman"/>
          <w:sz w:val="22"/>
          <w:szCs w:val="22"/>
          <w:highlight w:val="yellow"/>
        </w:rPr>
        <w:t>____________</w:t>
      </w:r>
      <w:r w:rsidRPr="00057EE8">
        <w:rPr>
          <w:rFonts w:ascii="Times New Roman" w:hAnsi="Times New Roman" w:cs="Times New Roman"/>
          <w:sz w:val="22"/>
          <w:szCs w:val="22"/>
        </w:rPr>
        <w:t xml:space="preserve"> </w:t>
      </w:r>
      <w:r w:rsidRPr="0003306E">
        <w:rPr>
          <w:rFonts w:ascii="Times New Roman" w:hAnsi="Times New Roman" w:cs="Times New Roman"/>
          <w:sz w:val="22"/>
          <w:szCs w:val="22"/>
          <w:highlight w:val="yellow"/>
        </w:rPr>
        <w:t>(____</w:t>
      </w:r>
      <w:r w:rsidRPr="00057EE8">
        <w:rPr>
          <w:rFonts w:ascii="Times New Roman" w:hAnsi="Times New Roman" w:cs="Times New Roman"/>
          <w:sz w:val="22"/>
          <w:szCs w:val="22"/>
        </w:rPr>
        <w:t xml:space="preserve"> </w:t>
      </w:r>
      <w:r w:rsidRPr="0003306E">
        <w:rPr>
          <w:rFonts w:ascii="Times New Roman" w:hAnsi="Times New Roman" w:cs="Times New Roman"/>
          <w:sz w:val="22"/>
          <w:szCs w:val="22"/>
          <w:highlight w:val="yellow"/>
        </w:rPr>
        <w:t>____________)</w:t>
      </w:r>
      <w:r w:rsidR="006B4BB5">
        <w:rPr>
          <w:rFonts w:ascii="Times New Roman" w:hAnsi="Times New Roman" w:cs="Times New Roman"/>
          <w:sz w:val="22"/>
          <w:szCs w:val="22"/>
        </w:rPr>
        <w:t xml:space="preserve"> </w:t>
      </w:r>
      <w:r w:rsidRPr="00A2738C" w:rsidR="006B4BB5">
        <w:rPr>
          <w:rFonts w:ascii="Times New Roman" w:hAnsi="Times New Roman" w:cs="Times New Roman"/>
          <w:i/>
          <w:iCs/>
          <w:color w:val="FF0000"/>
          <w:sz w:val="22"/>
          <w:szCs w:val="22"/>
          <w:highlight w:val="yellow"/>
          <w:u w:val="single"/>
        </w:rPr>
        <w:t>(___указать валюту____)</w:t>
      </w:r>
      <w:r w:rsidRPr="00A2738C">
        <w:rPr>
          <w:rFonts w:ascii="Times New Roman" w:hAnsi="Times New Roman" w:cs="Times New Roman"/>
          <w:i/>
          <w:iCs/>
          <w:color w:val="FF0000"/>
          <w:sz w:val="22"/>
          <w:szCs w:val="22"/>
          <w:u w:val="single"/>
        </w:rPr>
        <w:t>,</w:t>
      </w:r>
      <w:r w:rsidRPr="00A2738C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057EE8">
        <w:rPr>
          <w:rFonts w:ascii="Times New Roman" w:hAnsi="Times New Roman" w:cs="Times New Roman"/>
          <w:sz w:val="22"/>
          <w:szCs w:val="22"/>
        </w:rPr>
        <w:t xml:space="preserve">в т.ч. НДС </w:t>
      </w:r>
      <w:r w:rsidRPr="0003306E">
        <w:rPr>
          <w:rFonts w:ascii="Times New Roman" w:hAnsi="Times New Roman" w:cs="Times New Roman"/>
          <w:sz w:val="22"/>
          <w:szCs w:val="22"/>
          <w:highlight w:val="yellow"/>
        </w:rPr>
        <w:t>____</w:t>
      </w:r>
      <w:r w:rsidRPr="00057EE8">
        <w:rPr>
          <w:rFonts w:ascii="Times New Roman" w:hAnsi="Times New Roman" w:cs="Times New Roman"/>
          <w:sz w:val="22"/>
          <w:szCs w:val="22"/>
        </w:rPr>
        <w:t xml:space="preserve"> %  - </w:t>
      </w:r>
      <w:r w:rsidRPr="0003306E">
        <w:rPr>
          <w:rFonts w:ascii="Times New Roman" w:hAnsi="Times New Roman" w:cs="Times New Roman"/>
          <w:sz w:val="22"/>
          <w:szCs w:val="22"/>
          <w:highlight w:val="yellow"/>
        </w:rPr>
        <w:t>__________________</w:t>
      </w:r>
      <w:r w:rsidRPr="00057EE8">
        <w:rPr>
          <w:rFonts w:ascii="Times New Roman" w:hAnsi="Times New Roman" w:cs="Times New Roman"/>
          <w:sz w:val="22"/>
          <w:szCs w:val="22"/>
        </w:rPr>
        <w:t xml:space="preserve"> </w:t>
      </w:r>
      <w:r w:rsidRPr="0003306E">
        <w:rPr>
          <w:rFonts w:ascii="Times New Roman" w:hAnsi="Times New Roman" w:cs="Times New Roman"/>
          <w:sz w:val="22"/>
          <w:szCs w:val="22"/>
          <w:highlight w:val="yellow"/>
        </w:rPr>
        <w:t>(___________________)</w:t>
      </w:r>
      <w:ins w:author="Костюченко Владимир Михайлович" w:date="2020-12-09T19:07:00Z" w:id="1">
        <w:r w:rsidRPr="0003306E" w:rsidR="004904C1">
          <w:rPr>
            <w:rFonts w:ascii="Times New Roman" w:hAnsi="Times New Roman" w:cs="Times New Roman"/>
            <w:sz w:val="22"/>
            <w:szCs w:val="22"/>
            <w:highlight w:val="yellow"/>
          </w:rPr>
          <w:t xml:space="preserve"> </w:t>
        </w:r>
      </w:ins>
    </w:p>
    <w:p w:rsidRPr="00E907C5" w:rsidR="00842566" w:rsidP="00842566" w:rsidRDefault="00842566" w14:paraId="08C0DF86" w14:textId="28EABBB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  <w:highlight w:val="yellow"/>
        </w:rPr>
      </w:pPr>
      <w:r w:rsidRPr="00057EE8">
        <w:rPr>
          <w:rFonts w:ascii="Times New Roman" w:hAnsi="Times New Roman" w:cs="Times New Roman"/>
          <w:b/>
          <w:sz w:val="22"/>
          <w:szCs w:val="22"/>
        </w:rPr>
        <w:t>3. Покупатель оплачивает Товар в следующем порядке</w:t>
      </w:r>
      <w:r w:rsidR="00E907C5">
        <w:rPr>
          <w:rFonts w:ascii="Times New Roman" w:hAnsi="Times New Roman" w:cs="Times New Roman"/>
          <w:b/>
          <w:sz w:val="22"/>
          <w:szCs w:val="22"/>
        </w:rPr>
        <w:t>:</w:t>
      </w:r>
      <w:r w:rsidR="000A001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E907C5" w:rsidR="000A001A">
        <w:rPr>
          <w:rFonts w:ascii="Times New Roman" w:hAnsi="Times New Roman" w:cs="Times New Roman"/>
          <w:b/>
          <w:i/>
          <w:iCs/>
          <w:color w:val="FF0000"/>
          <w:sz w:val="22"/>
          <w:szCs w:val="22"/>
          <w:highlight w:val="yellow"/>
        </w:rPr>
        <w:t xml:space="preserve">(выбрать один из </w:t>
      </w:r>
      <w:r w:rsidRPr="00E907C5" w:rsidR="00F242F7">
        <w:rPr>
          <w:rFonts w:ascii="Times New Roman" w:hAnsi="Times New Roman" w:cs="Times New Roman"/>
          <w:b/>
          <w:i/>
          <w:iCs/>
          <w:color w:val="FF0000"/>
          <w:sz w:val="22"/>
          <w:szCs w:val="22"/>
          <w:highlight w:val="yellow"/>
        </w:rPr>
        <w:t>вариантов</w:t>
      </w:r>
      <w:r w:rsidRPr="00E907C5" w:rsidR="000A001A">
        <w:rPr>
          <w:rFonts w:ascii="Times New Roman" w:hAnsi="Times New Roman" w:cs="Times New Roman"/>
          <w:b/>
          <w:i/>
          <w:iCs/>
          <w:color w:val="FF0000"/>
          <w:sz w:val="22"/>
          <w:szCs w:val="22"/>
          <w:highlight w:val="yellow"/>
        </w:rPr>
        <w:t>)</w:t>
      </w:r>
    </w:p>
    <w:p w:rsidRPr="00E907C5" w:rsidR="00765660" w:rsidP="00765660" w:rsidRDefault="000A001A" w14:paraId="487F3363" w14:textId="540D65AD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  <w:r w:rsidRPr="00E907C5">
        <w:rPr>
          <w:rFonts w:ascii="Times New Roman" w:hAnsi="Times New Roman" w:cs="Times New Roman"/>
          <w:i/>
          <w:iCs/>
          <w:color w:val="FF0000"/>
          <w:sz w:val="22"/>
          <w:szCs w:val="22"/>
          <w:highlight w:val="yellow"/>
        </w:rPr>
        <w:t>Вариант 1.</w:t>
      </w:r>
      <w:r w:rsidRPr="00E907C5">
        <w:rPr>
          <w:rFonts w:ascii="Times New Roman" w:hAnsi="Times New Roman" w:cs="Times New Roman"/>
          <w:color w:val="FF0000"/>
          <w:sz w:val="22"/>
          <w:szCs w:val="22"/>
          <w:highlight w:val="yellow"/>
        </w:rPr>
        <w:t xml:space="preserve"> </w:t>
      </w:r>
      <w:r w:rsidRPr="00E907C5" w:rsidR="00765660">
        <w:rPr>
          <w:rFonts w:ascii="Times New Roman" w:hAnsi="Times New Roman" w:cs="Times New Roman"/>
          <w:color w:val="FF0000"/>
          <w:sz w:val="22"/>
          <w:szCs w:val="22"/>
          <w:highlight w:val="yellow"/>
        </w:rPr>
        <w:t>О</w:t>
      </w:r>
      <w:r w:rsidRPr="00E907C5" w:rsidR="00765660">
        <w:rPr>
          <w:rFonts w:ascii="Times New Roman" w:hAnsi="Times New Roman" w:cs="Times New Roman"/>
          <w:sz w:val="22"/>
          <w:szCs w:val="22"/>
          <w:highlight w:val="yellow"/>
        </w:rPr>
        <w:t>плата в размере 100 (Сто) % от стоимости Товара, указанной в п. 2 настоящей Спецификации, в течение 30 (</w:t>
      </w:r>
      <w:proofErr w:type="gramStart"/>
      <w:r w:rsidRPr="00E907C5" w:rsidR="00765660">
        <w:rPr>
          <w:rFonts w:ascii="Times New Roman" w:hAnsi="Times New Roman" w:cs="Times New Roman"/>
          <w:sz w:val="22"/>
          <w:szCs w:val="22"/>
          <w:highlight w:val="yellow"/>
        </w:rPr>
        <w:t>тридцать)  рабочих</w:t>
      </w:r>
      <w:proofErr w:type="gramEnd"/>
      <w:r w:rsidRPr="00E907C5" w:rsidR="00765660">
        <w:rPr>
          <w:rFonts w:ascii="Times New Roman" w:hAnsi="Times New Roman" w:cs="Times New Roman"/>
          <w:sz w:val="22"/>
          <w:szCs w:val="22"/>
          <w:highlight w:val="yellow"/>
        </w:rPr>
        <w:t xml:space="preserve"> дней с даты подписания Сторонами документов, подтверждающих передачу Товара Покупателю (товарная накладная (ТОРГ-12) или УПД).</w:t>
      </w:r>
    </w:p>
    <w:p w:rsidRPr="00E907C5" w:rsidR="00E133C3" w:rsidP="00842566" w:rsidRDefault="00E133C3" w14:paraId="08C0DF8A" w14:textId="4FCB0B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:rsidRPr="004460CC" w:rsidR="00F242F7" w:rsidP="00842566" w:rsidRDefault="00F242F7" w14:paraId="63871001" w14:textId="1F5D6EED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E907C5">
        <w:rPr>
          <w:rFonts w:ascii="Times New Roman" w:hAnsi="Times New Roman" w:cs="Times New Roman"/>
          <w:color w:val="FF0000"/>
          <w:sz w:val="22"/>
          <w:szCs w:val="22"/>
          <w:highlight w:val="yellow"/>
        </w:rPr>
        <w:t xml:space="preserve">Вариант </w:t>
      </w:r>
      <w:r w:rsidRPr="00E907C5" w:rsidR="00765660">
        <w:rPr>
          <w:rFonts w:ascii="Times New Roman" w:hAnsi="Times New Roman" w:cs="Times New Roman"/>
          <w:color w:val="FF0000"/>
          <w:sz w:val="22"/>
          <w:szCs w:val="22"/>
          <w:highlight w:val="yellow"/>
        </w:rPr>
        <w:t>2</w:t>
      </w:r>
      <w:r w:rsidRPr="00E907C5">
        <w:rPr>
          <w:rFonts w:ascii="Times New Roman" w:hAnsi="Times New Roman" w:cs="Times New Roman"/>
          <w:color w:val="FF0000"/>
          <w:sz w:val="22"/>
          <w:szCs w:val="22"/>
          <w:highlight w:val="yellow"/>
        </w:rPr>
        <w:t xml:space="preserve">. </w:t>
      </w:r>
      <w:r w:rsidRPr="00E907C5" w:rsidR="004460CC">
        <w:rPr>
          <w:rFonts w:ascii="Times New Roman" w:hAnsi="Times New Roman" w:cs="Times New Roman"/>
          <w:color w:val="FF0000"/>
          <w:sz w:val="22"/>
          <w:szCs w:val="22"/>
          <w:highlight w:val="yellow"/>
        </w:rPr>
        <w:t>________________________________________ (у</w:t>
      </w:r>
      <w:r w:rsidRPr="00E907C5">
        <w:rPr>
          <w:rFonts w:ascii="Times New Roman" w:hAnsi="Times New Roman" w:cs="Times New Roman"/>
          <w:color w:val="FF0000"/>
          <w:sz w:val="22"/>
          <w:szCs w:val="22"/>
          <w:highlight w:val="yellow"/>
        </w:rPr>
        <w:t>казать иное</w:t>
      </w:r>
      <w:r w:rsidRPr="00E907C5" w:rsidR="004460CC">
        <w:rPr>
          <w:rFonts w:ascii="Times New Roman" w:hAnsi="Times New Roman" w:cs="Times New Roman"/>
          <w:color w:val="FF0000"/>
          <w:sz w:val="22"/>
          <w:szCs w:val="22"/>
          <w:highlight w:val="yellow"/>
        </w:rPr>
        <w:t>)</w:t>
      </w:r>
      <w:r w:rsidRPr="00E907C5">
        <w:rPr>
          <w:rFonts w:ascii="Times New Roman" w:hAnsi="Times New Roman" w:cs="Times New Roman"/>
          <w:color w:val="FF0000"/>
          <w:sz w:val="22"/>
          <w:szCs w:val="22"/>
          <w:highlight w:val="yellow"/>
        </w:rPr>
        <w:t>.</w:t>
      </w:r>
    </w:p>
    <w:p w:rsidRPr="00E907C5" w:rsidR="00842566" w:rsidP="00842566" w:rsidRDefault="00842566" w14:paraId="08C0DF8B" w14:textId="69542497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  <w:highlight w:val="yellow"/>
        </w:rPr>
      </w:pPr>
      <w:r w:rsidRPr="00057EE8">
        <w:rPr>
          <w:rFonts w:ascii="Times New Roman" w:hAnsi="Times New Roman" w:cs="Times New Roman"/>
          <w:b/>
          <w:sz w:val="22"/>
          <w:szCs w:val="22"/>
        </w:rPr>
        <w:t>4. Поставка Товара осуществляется в следующие сроки</w:t>
      </w:r>
      <w:r w:rsidR="00E907C5">
        <w:rPr>
          <w:rFonts w:ascii="Times New Roman" w:hAnsi="Times New Roman" w:cs="Times New Roman"/>
          <w:b/>
          <w:sz w:val="22"/>
          <w:szCs w:val="22"/>
        </w:rPr>
        <w:t>:</w:t>
      </w:r>
      <w:r w:rsidR="00F242F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E907C5" w:rsidR="00F242F7">
        <w:rPr>
          <w:rFonts w:ascii="Times New Roman" w:hAnsi="Times New Roman" w:cs="Times New Roman"/>
          <w:b/>
          <w:i/>
          <w:iCs/>
          <w:color w:val="FF0000"/>
          <w:sz w:val="22"/>
          <w:szCs w:val="22"/>
          <w:highlight w:val="yellow"/>
        </w:rPr>
        <w:t>(выбрать один из вариантов)</w:t>
      </w:r>
    </w:p>
    <w:p w:rsidRPr="00E907C5" w:rsidR="00842566" w:rsidP="00842566" w:rsidRDefault="00F242F7" w14:paraId="08C0DF8C" w14:textId="73B60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  <w:r w:rsidRPr="00E907C5">
        <w:rPr>
          <w:rFonts w:ascii="Times New Roman" w:hAnsi="Times New Roman" w:cs="Times New Roman"/>
          <w:i/>
          <w:iCs/>
          <w:color w:val="FF0000"/>
          <w:sz w:val="22"/>
          <w:szCs w:val="22"/>
          <w:highlight w:val="yellow"/>
        </w:rPr>
        <w:t>Вариант 1.</w:t>
      </w:r>
      <w:r w:rsidRPr="00E907C5">
        <w:rPr>
          <w:rFonts w:ascii="Times New Roman" w:hAnsi="Times New Roman" w:cs="Times New Roman"/>
          <w:color w:val="FF0000"/>
          <w:sz w:val="22"/>
          <w:szCs w:val="22"/>
          <w:highlight w:val="yellow"/>
        </w:rPr>
        <w:t xml:space="preserve"> </w:t>
      </w:r>
      <w:r w:rsidRPr="00E907C5" w:rsidR="00842566">
        <w:rPr>
          <w:rFonts w:ascii="Times New Roman" w:hAnsi="Times New Roman" w:cs="Times New Roman"/>
          <w:sz w:val="22"/>
          <w:szCs w:val="22"/>
          <w:highlight w:val="yellow"/>
        </w:rPr>
        <w:t>4.1. В течение _____ (______) календарных дней с даты оплаты Покупателем Товара в соответствии с п. 3.1. настоящей Спецификации.</w:t>
      </w:r>
    </w:p>
    <w:p w:rsidRPr="00E907C5" w:rsidR="00842566" w:rsidP="00842566" w:rsidRDefault="00F242F7" w14:paraId="08C0DF8D" w14:textId="53AA8B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  <w:r w:rsidRPr="00E907C5">
        <w:rPr>
          <w:rFonts w:ascii="Times New Roman" w:hAnsi="Times New Roman" w:cs="Times New Roman"/>
          <w:i/>
          <w:iCs/>
          <w:color w:val="FF0000"/>
          <w:sz w:val="22"/>
          <w:szCs w:val="22"/>
          <w:highlight w:val="yellow"/>
        </w:rPr>
        <w:t>Вариант 2.</w:t>
      </w:r>
      <w:r w:rsidRPr="00E907C5">
        <w:rPr>
          <w:rFonts w:ascii="Times New Roman" w:hAnsi="Times New Roman" w:cs="Times New Roman"/>
          <w:color w:val="FF0000"/>
          <w:sz w:val="22"/>
          <w:szCs w:val="22"/>
          <w:highlight w:val="yellow"/>
        </w:rPr>
        <w:t xml:space="preserve"> </w:t>
      </w:r>
      <w:r w:rsidRPr="00E907C5" w:rsidR="00842566">
        <w:rPr>
          <w:rFonts w:ascii="Times New Roman" w:hAnsi="Times New Roman" w:cs="Times New Roman"/>
          <w:sz w:val="22"/>
          <w:szCs w:val="22"/>
          <w:highlight w:val="yellow"/>
        </w:rPr>
        <w:t>4.1. В течение _____ (______) календарных дней с даты осуществления Покупателем авансового платежа, предусмотренного п. 3.1. настоящей Спецификации.</w:t>
      </w:r>
    </w:p>
    <w:p w:rsidRPr="00E907C5" w:rsidR="00842566" w:rsidP="00842566" w:rsidRDefault="00F242F7" w14:paraId="08C0DF8E" w14:textId="7FD2CC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  <w:r w:rsidRPr="00E907C5">
        <w:rPr>
          <w:rFonts w:ascii="Times New Roman" w:hAnsi="Times New Roman" w:cs="Times New Roman"/>
          <w:i/>
          <w:iCs/>
          <w:color w:val="FF0000"/>
          <w:sz w:val="22"/>
          <w:szCs w:val="22"/>
          <w:highlight w:val="yellow"/>
        </w:rPr>
        <w:t>Вариант 3.</w:t>
      </w:r>
      <w:r w:rsidRPr="00E907C5">
        <w:rPr>
          <w:rFonts w:ascii="Times New Roman" w:hAnsi="Times New Roman" w:cs="Times New Roman"/>
          <w:color w:val="FF0000"/>
          <w:sz w:val="22"/>
          <w:szCs w:val="22"/>
          <w:highlight w:val="yellow"/>
        </w:rPr>
        <w:t xml:space="preserve"> </w:t>
      </w:r>
      <w:r w:rsidRPr="00E907C5" w:rsidR="00842566">
        <w:rPr>
          <w:rFonts w:ascii="Times New Roman" w:hAnsi="Times New Roman" w:cs="Times New Roman"/>
          <w:sz w:val="22"/>
          <w:szCs w:val="22"/>
          <w:highlight w:val="yellow"/>
        </w:rPr>
        <w:t>4.1. В течение _____ (______) календарных дней с даты подписания Сторонами настоящей Спецификации.</w:t>
      </w:r>
    </w:p>
    <w:p w:rsidRPr="004460CC" w:rsidR="004460CC" w:rsidP="00842566" w:rsidRDefault="00F242F7" w14:paraId="50081CCD" w14:textId="3D3822E9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E907C5">
        <w:rPr>
          <w:rFonts w:ascii="Times New Roman" w:hAnsi="Times New Roman" w:cs="Times New Roman"/>
          <w:color w:val="FF0000"/>
          <w:sz w:val="22"/>
          <w:szCs w:val="22"/>
          <w:highlight w:val="yellow"/>
        </w:rPr>
        <w:t xml:space="preserve">Вариант 4. </w:t>
      </w:r>
      <w:r w:rsidRPr="00E907C5" w:rsidR="004460CC">
        <w:rPr>
          <w:rFonts w:ascii="Times New Roman" w:hAnsi="Times New Roman" w:cs="Times New Roman"/>
          <w:color w:val="FF0000"/>
          <w:sz w:val="22"/>
          <w:szCs w:val="22"/>
          <w:highlight w:val="yellow"/>
        </w:rPr>
        <w:t>_________________________________________________ (у</w:t>
      </w:r>
      <w:r w:rsidRPr="00E907C5">
        <w:rPr>
          <w:rFonts w:ascii="Times New Roman" w:hAnsi="Times New Roman" w:cs="Times New Roman"/>
          <w:color w:val="FF0000"/>
          <w:sz w:val="22"/>
          <w:szCs w:val="22"/>
          <w:highlight w:val="yellow"/>
        </w:rPr>
        <w:t>казать иное</w:t>
      </w:r>
      <w:r w:rsidRPr="00E907C5" w:rsidR="004460CC">
        <w:rPr>
          <w:rFonts w:ascii="Times New Roman" w:hAnsi="Times New Roman" w:cs="Times New Roman"/>
          <w:color w:val="FF0000"/>
          <w:sz w:val="22"/>
          <w:szCs w:val="22"/>
          <w:highlight w:val="yellow"/>
        </w:rPr>
        <w:t>)</w:t>
      </w:r>
      <w:r w:rsidRPr="00E907C5">
        <w:rPr>
          <w:rFonts w:ascii="Times New Roman" w:hAnsi="Times New Roman" w:cs="Times New Roman"/>
          <w:color w:val="FF0000"/>
          <w:sz w:val="22"/>
          <w:szCs w:val="22"/>
          <w:highlight w:val="yellow"/>
        </w:rPr>
        <w:t>.</w:t>
      </w:r>
    </w:p>
    <w:p w:rsidRPr="00E907C5" w:rsidR="00842566" w:rsidP="00842566" w:rsidRDefault="00842566" w14:paraId="08C0DF8F" w14:textId="6C23ADC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  <w:highlight w:val="yellow"/>
        </w:rPr>
      </w:pPr>
      <w:r w:rsidRPr="00057EE8">
        <w:rPr>
          <w:rFonts w:ascii="Times New Roman" w:hAnsi="Times New Roman" w:cs="Times New Roman"/>
          <w:b/>
          <w:sz w:val="22"/>
          <w:szCs w:val="22"/>
        </w:rPr>
        <w:t>5. Базис поставки</w:t>
      </w:r>
      <w:r w:rsidR="00E907C5">
        <w:rPr>
          <w:rFonts w:ascii="Times New Roman" w:hAnsi="Times New Roman" w:cs="Times New Roman"/>
          <w:b/>
          <w:sz w:val="22"/>
          <w:szCs w:val="22"/>
        </w:rPr>
        <w:t>:</w:t>
      </w:r>
      <w:r w:rsidR="00F242F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E907C5" w:rsidR="00F242F7">
        <w:rPr>
          <w:rFonts w:ascii="Times New Roman" w:hAnsi="Times New Roman" w:cs="Times New Roman"/>
          <w:b/>
          <w:i/>
          <w:iCs/>
          <w:color w:val="FF0000"/>
          <w:sz w:val="22"/>
          <w:szCs w:val="22"/>
          <w:highlight w:val="yellow"/>
        </w:rPr>
        <w:t>(выбрать один из вариантов)</w:t>
      </w:r>
    </w:p>
    <w:p w:rsidRPr="00E907C5" w:rsidR="00842566" w:rsidP="00842566" w:rsidRDefault="00F242F7" w14:paraId="08C0DF90" w14:textId="22FF5F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  <w:r w:rsidRPr="00E907C5">
        <w:rPr>
          <w:rFonts w:ascii="Times New Roman" w:hAnsi="Times New Roman" w:cs="Times New Roman"/>
          <w:i/>
          <w:iCs/>
          <w:color w:val="FF0000"/>
          <w:sz w:val="22"/>
          <w:szCs w:val="22"/>
          <w:highlight w:val="yellow"/>
        </w:rPr>
        <w:t>Вариант 1.</w:t>
      </w:r>
      <w:r w:rsidRPr="00E907C5">
        <w:rPr>
          <w:rFonts w:ascii="Times New Roman" w:hAnsi="Times New Roman" w:cs="Times New Roman"/>
          <w:color w:val="FF0000"/>
          <w:sz w:val="22"/>
          <w:szCs w:val="22"/>
          <w:highlight w:val="yellow"/>
        </w:rPr>
        <w:t xml:space="preserve"> </w:t>
      </w:r>
      <w:r w:rsidRPr="00E907C5" w:rsidR="00842566">
        <w:rPr>
          <w:rFonts w:ascii="Times New Roman" w:hAnsi="Times New Roman" w:cs="Times New Roman"/>
          <w:sz w:val="22"/>
          <w:szCs w:val="22"/>
          <w:highlight w:val="yellow"/>
        </w:rPr>
        <w:t>5.1.</w:t>
      </w:r>
      <w:r w:rsidRPr="00E907C5">
        <w:rPr>
          <w:rFonts w:ascii="Times New Roman" w:hAnsi="Times New Roman" w:cs="Times New Roman"/>
          <w:sz w:val="22"/>
          <w:szCs w:val="22"/>
          <w:highlight w:val="yellow"/>
        </w:rPr>
        <w:t xml:space="preserve"> </w:t>
      </w:r>
      <w:r w:rsidRPr="00E907C5" w:rsidR="00842566">
        <w:rPr>
          <w:rFonts w:ascii="Times New Roman" w:hAnsi="Times New Roman" w:cs="Times New Roman"/>
          <w:sz w:val="22"/>
          <w:szCs w:val="22"/>
          <w:highlight w:val="yellow"/>
        </w:rPr>
        <w:t>Выборка Покупателем/Грузополучателем Товара со склада Поставщика, расположенного по адресу:</w:t>
      </w:r>
      <w:r w:rsidRPr="00E907C5" w:rsidR="00E11E41">
        <w:rPr>
          <w:rFonts w:ascii="Times New Roman" w:hAnsi="Times New Roman" w:cs="Times New Roman"/>
          <w:sz w:val="22"/>
          <w:szCs w:val="22"/>
          <w:highlight w:val="yellow"/>
        </w:rPr>
        <w:t xml:space="preserve"> </w:t>
      </w:r>
      <w:r w:rsidRPr="00E907C5" w:rsidR="00842566">
        <w:rPr>
          <w:rFonts w:ascii="Times New Roman" w:hAnsi="Times New Roman" w:cs="Times New Roman"/>
          <w:sz w:val="22"/>
          <w:szCs w:val="22"/>
          <w:highlight w:val="yellow"/>
        </w:rPr>
        <w:t>______________.</w:t>
      </w:r>
    </w:p>
    <w:p w:rsidRPr="00057EE8" w:rsidR="00842566" w:rsidP="00842566" w:rsidRDefault="00F242F7" w14:paraId="08C0DF91" w14:textId="17089C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E907C5">
        <w:rPr>
          <w:rFonts w:ascii="Times New Roman" w:hAnsi="Times New Roman" w:cs="Times New Roman"/>
          <w:i/>
          <w:iCs/>
          <w:color w:val="FF0000"/>
          <w:sz w:val="22"/>
          <w:szCs w:val="22"/>
          <w:highlight w:val="yellow"/>
        </w:rPr>
        <w:t>Вариант 2.</w:t>
      </w:r>
      <w:r w:rsidRPr="00E907C5">
        <w:rPr>
          <w:rFonts w:ascii="Times New Roman" w:hAnsi="Times New Roman" w:cs="Times New Roman"/>
          <w:color w:val="FF0000"/>
          <w:sz w:val="22"/>
          <w:szCs w:val="22"/>
          <w:highlight w:val="yellow"/>
        </w:rPr>
        <w:t xml:space="preserve"> </w:t>
      </w:r>
      <w:r w:rsidRPr="00E907C5" w:rsidR="00842566">
        <w:rPr>
          <w:rFonts w:ascii="Times New Roman" w:hAnsi="Times New Roman" w:cs="Times New Roman"/>
          <w:sz w:val="22"/>
          <w:szCs w:val="22"/>
          <w:highlight w:val="yellow"/>
        </w:rPr>
        <w:t>5.1. Доставка Поставщиком Товара на склад Покупателя/Грузополучателя, расположенного по адресу: __________________. При этом стоимость доставки включена в стоимость Товара.</w:t>
      </w:r>
    </w:p>
    <w:p w:rsidRPr="00057EE8" w:rsidR="00842566" w:rsidP="00842566" w:rsidRDefault="00842566" w14:paraId="08C0DF92" w14:textId="7777777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57EE8">
        <w:rPr>
          <w:rFonts w:ascii="Times New Roman" w:hAnsi="Times New Roman" w:cs="Times New Roman"/>
          <w:sz w:val="22"/>
          <w:szCs w:val="22"/>
        </w:rPr>
        <w:t>5.2.</w:t>
      </w:r>
      <w:r w:rsidRPr="00057EE8" w:rsidR="00E133C3">
        <w:rPr>
          <w:rFonts w:ascii="Times New Roman" w:hAnsi="Times New Roman" w:cs="Times New Roman"/>
          <w:sz w:val="22"/>
          <w:szCs w:val="22"/>
        </w:rPr>
        <w:t xml:space="preserve"> </w:t>
      </w:r>
      <w:r w:rsidRPr="00057EE8">
        <w:rPr>
          <w:rFonts w:ascii="Times New Roman" w:hAnsi="Times New Roman" w:cs="Times New Roman"/>
          <w:sz w:val="22"/>
          <w:szCs w:val="22"/>
        </w:rPr>
        <w:t xml:space="preserve">Грузополучателем Товара является </w:t>
      </w:r>
      <w:r w:rsidRPr="0003306E">
        <w:rPr>
          <w:rFonts w:ascii="Times New Roman" w:hAnsi="Times New Roman" w:cs="Times New Roman"/>
          <w:sz w:val="22"/>
          <w:szCs w:val="22"/>
          <w:highlight w:val="yellow"/>
        </w:rPr>
        <w:t>_______________________</w:t>
      </w:r>
      <w:r w:rsidRPr="00057EE8">
        <w:rPr>
          <w:rFonts w:ascii="Times New Roman" w:hAnsi="Times New Roman" w:cs="Times New Roman"/>
          <w:sz w:val="22"/>
          <w:szCs w:val="22"/>
        </w:rPr>
        <w:t xml:space="preserve"> (ИНН</w:t>
      </w:r>
      <w:r w:rsidRPr="0003306E">
        <w:rPr>
          <w:rFonts w:ascii="Times New Roman" w:hAnsi="Times New Roman" w:cs="Times New Roman"/>
          <w:sz w:val="22"/>
          <w:szCs w:val="22"/>
          <w:highlight w:val="yellow"/>
        </w:rPr>
        <w:t>____________</w:t>
      </w:r>
      <w:r w:rsidRPr="00FA76EA">
        <w:rPr>
          <w:rFonts w:ascii="Times New Roman" w:hAnsi="Times New Roman" w:cs="Times New Roman"/>
          <w:sz w:val="22"/>
          <w:szCs w:val="22"/>
        </w:rPr>
        <w:t>,</w:t>
      </w:r>
      <w:r w:rsidRPr="00057EE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proofErr w:type="gramStart"/>
      <w:r w:rsidRPr="00057EE8">
        <w:rPr>
          <w:rFonts w:ascii="Times New Roman" w:hAnsi="Times New Roman" w:cs="Times New Roman"/>
          <w:sz w:val="22"/>
          <w:szCs w:val="22"/>
        </w:rPr>
        <w:t>юр.адрес</w:t>
      </w:r>
      <w:proofErr w:type="spellEnd"/>
      <w:proofErr w:type="gramEnd"/>
      <w:r w:rsidRPr="00FA76EA">
        <w:rPr>
          <w:rFonts w:ascii="Times New Roman" w:hAnsi="Times New Roman" w:cs="Times New Roman"/>
          <w:sz w:val="22"/>
          <w:szCs w:val="22"/>
        </w:rPr>
        <w:t>:</w:t>
      </w:r>
      <w:r w:rsidRPr="0003306E">
        <w:rPr>
          <w:rFonts w:ascii="Times New Roman" w:hAnsi="Times New Roman" w:cs="Times New Roman"/>
          <w:sz w:val="22"/>
          <w:szCs w:val="22"/>
          <w:highlight w:val="yellow"/>
        </w:rPr>
        <w:t>______________________</w:t>
      </w:r>
      <w:r w:rsidRPr="00FA76EA">
        <w:rPr>
          <w:rFonts w:ascii="Times New Roman" w:hAnsi="Times New Roman" w:cs="Times New Roman"/>
          <w:sz w:val="22"/>
          <w:szCs w:val="22"/>
        </w:rPr>
        <w:t>)</w:t>
      </w:r>
      <w:r w:rsidRPr="00FA76EA" w:rsidR="00E133C3">
        <w:rPr>
          <w:rFonts w:ascii="Times New Roman" w:hAnsi="Times New Roman" w:cs="Times New Roman"/>
          <w:sz w:val="22"/>
          <w:szCs w:val="22"/>
        </w:rPr>
        <w:t>.</w:t>
      </w:r>
    </w:p>
    <w:p w:rsidRPr="00057EE8" w:rsidR="00842566" w:rsidP="7B796E53" w:rsidRDefault="00842566" w14:paraId="08C0DF93" w14:textId="385DC6E1">
      <w:pPr>
        <w:pStyle w:val="ConsPlusNormal"/>
        <w:widowControl w:val="1"/>
        <w:ind w:firstLine="0"/>
        <w:jc w:val="both"/>
        <w:rPr>
          <w:rFonts w:ascii="Times New Roman" w:hAnsi="Times New Roman" w:cs="Times New Roman"/>
          <w:b w:val="1"/>
          <w:bCs w:val="1"/>
          <w:sz w:val="22"/>
          <w:szCs w:val="22"/>
        </w:rPr>
      </w:pPr>
      <w:r w:rsidRPr="7B796E53" w:rsidR="00842566">
        <w:rPr>
          <w:rFonts w:ascii="Times New Roman" w:hAnsi="Times New Roman" w:cs="Times New Roman"/>
          <w:b w:val="1"/>
          <w:bCs w:val="1"/>
          <w:sz w:val="22"/>
          <w:szCs w:val="22"/>
        </w:rPr>
        <w:t>6. Условия доставки Товара</w:t>
      </w:r>
      <w:r w:rsidRPr="7B796E53" w:rsidR="1AFD5643">
        <w:rPr>
          <w:rFonts w:ascii="Times New Roman" w:hAnsi="Times New Roman" w:cs="Times New Roman"/>
          <w:b w:val="1"/>
          <w:bCs w:val="1"/>
          <w:sz w:val="22"/>
          <w:szCs w:val="22"/>
        </w:rPr>
        <w:t xml:space="preserve"> </w:t>
      </w:r>
      <w:r w:rsidRPr="7B796E53" w:rsidR="1AFD5643">
        <w:rPr>
          <w:rFonts w:ascii="Times New Roman" w:hAnsi="Times New Roman" w:cs="Times New Roman"/>
          <w:b w:val="1"/>
          <w:bCs w:val="1"/>
          <w:i w:val="1"/>
          <w:iCs w:val="1"/>
          <w:color w:val="FF0000"/>
          <w:sz w:val="22"/>
          <w:szCs w:val="22"/>
        </w:rPr>
        <w:t>(при необходимости указывать)</w:t>
      </w:r>
      <w:r w:rsidRPr="7B796E53" w:rsidR="00FA76EA">
        <w:rPr>
          <w:rFonts w:ascii="Times New Roman" w:hAnsi="Times New Roman" w:cs="Times New Roman"/>
          <w:b w:val="1"/>
          <w:bCs w:val="1"/>
          <w:i w:val="1"/>
          <w:iCs w:val="1"/>
          <w:color w:val="FF0000"/>
          <w:sz w:val="22"/>
          <w:szCs w:val="22"/>
        </w:rPr>
        <w:t>:</w:t>
      </w:r>
      <w:r w:rsidRPr="7B796E53" w:rsidR="00106423">
        <w:rPr>
          <w:rFonts w:ascii="Times New Roman" w:hAnsi="Times New Roman" w:cs="Times New Roman"/>
          <w:b w:val="1"/>
          <w:bCs w:val="1"/>
          <w:sz w:val="22"/>
          <w:szCs w:val="22"/>
        </w:rPr>
        <w:t xml:space="preserve"> </w:t>
      </w:r>
    </w:p>
    <w:p w:rsidRPr="00FA76EA" w:rsidR="00842566" w:rsidP="00FF78D1" w:rsidRDefault="00106423" w14:paraId="08C0DF94" w14:textId="484FCE1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  <w:r w:rsidRPr="00FA76EA">
        <w:rPr>
          <w:rFonts w:ascii="Times New Roman" w:hAnsi="Times New Roman" w:cs="Times New Roman"/>
          <w:i/>
          <w:iCs/>
          <w:color w:val="FF0000"/>
          <w:sz w:val="22"/>
          <w:szCs w:val="22"/>
          <w:highlight w:val="yellow"/>
        </w:rPr>
        <w:t>Вариант 1.</w:t>
      </w:r>
      <w:r w:rsidRPr="00FA76EA">
        <w:rPr>
          <w:rFonts w:ascii="Times New Roman" w:hAnsi="Times New Roman" w:cs="Times New Roman"/>
          <w:color w:val="FF0000"/>
          <w:sz w:val="22"/>
          <w:szCs w:val="22"/>
          <w:highlight w:val="yellow"/>
        </w:rPr>
        <w:t xml:space="preserve"> </w:t>
      </w:r>
      <w:r w:rsidRPr="00FA76EA">
        <w:rPr>
          <w:rFonts w:ascii="Times New Roman" w:hAnsi="Times New Roman" w:cs="Times New Roman"/>
          <w:sz w:val="22"/>
          <w:szCs w:val="22"/>
          <w:highlight w:val="yellow"/>
        </w:rPr>
        <w:t xml:space="preserve">6.1. </w:t>
      </w:r>
      <w:r w:rsidRPr="00FA76EA" w:rsidR="00842566">
        <w:rPr>
          <w:rFonts w:ascii="Times New Roman" w:hAnsi="Times New Roman" w:cs="Times New Roman"/>
          <w:sz w:val="22"/>
          <w:szCs w:val="22"/>
          <w:highlight w:val="yellow"/>
        </w:rPr>
        <w:t>Отгрузка Товара со склада Поставщика производится силами и за счет Поставщика</w:t>
      </w:r>
      <w:r w:rsidRPr="00FA76EA" w:rsidR="00E11E41">
        <w:rPr>
          <w:rFonts w:ascii="Times New Roman" w:hAnsi="Times New Roman" w:cs="Times New Roman"/>
          <w:sz w:val="22"/>
          <w:szCs w:val="22"/>
          <w:highlight w:val="yellow"/>
        </w:rPr>
        <w:t>.</w:t>
      </w:r>
    </w:p>
    <w:p w:rsidRPr="00FA76EA" w:rsidR="00E11E41" w:rsidP="00E11E41" w:rsidRDefault="00E11E41" w14:paraId="6BFD8371" w14:textId="61A7816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  <w:r w:rsidRPr="00FA76EA">
        <w:rPr>
          <w:rFonts w:ascii="Times New Roman" w:hAnsi="Times New Roman" w:cs="Times New Roman"/>
          <w:sz w:val="22"/>
          <w:szCs w:val="22"/>
          <w:highlight w:val="yellow"/>
        </w:rPr>
        <w:t xml:space="preserve">Разгрузка Товара на складе Покупателя/Грузополучателя производится силами и за счет Поставщика. </w:t>
      </w:r>
    </w:p>
    <w:p w:rsidRPr="00FA76EA" w:rsidR="00E11E41" w:rsidP="00FF78D1" w:rsidRDefault="00E11E41" w14:paraId="04D97943" w14:textId="1419E1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  <w:r w:rsidRPr="00FA76EA">
        <w:rPr>
          <w:rFonts w:ascii="Times New Roman" w:hAnsi="Times New Roman" w:cs="Times New Roman"/>
          <w:i/>
          <w:iCs/>
          <w:color w:val="FF0000"/>
          <w:sz w:val="22"/>
          <w:szCs w:val="22"/>
          <w:highlight w:val="yellow"/>
        </w:rPr>
        <w:t>Вариант 2.</w:t>
      </w:r>
      <w:r w:rsidRPr="00FA76EA">
        <w:rPr>
          <w:rFonts w:ascii="Times New Roman" w:hAnsi="Times New Roman" w:cs="Times New Roman"/>
          <w:color w:val="FF0000"/>
          <w:sz w:val="22"/>
          <w:szCs w:val="22"/>
          <w:highlight w:val="yellow"/>
        </w:rPr>
        <w:t xml:space="preserve"> </w:t>
      </w:r>
      <w:r w:rsidRPr="00FA76EA">
        <w:rPr>
          <w:rFonts w:ascii="Times New Roman" w:hAnsi="Times New Roman" w:cs="Times New Roman"/>
          <w:sz w:val="22"/>
          <w:szCs w:val="22"/>
          <w:highlight w:val="yellow"/>
        </w:rPr>
        <w:t>6.1. Отгрузка Товара со склада Поставщика производится силами и за счет Поставщика.</w:t>
      </w:r>
    </w:p>
    <w:p w:rsidRPr="00DC12B6" w:rsidR="00AB3F74" w:rsidP="00FF78D1" w:rsidRDefault="00E11E41" w14:paraId="1A50E8FA" w14:textId="291CA8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7B796E53" w:rsidR="00E11E41">
        <w:rPr>
          <w:rFonts w:ascii="Times New Roman" w:hAnsi="Times New Roman" w:cs="Times New Roman"/>
          <w:sz w:val="22"/>
          <w:szCs w:val="22"/>
          <w:highlight w:val="yellow"/>
        </w:rPr>
        <w:t>Разгрузка Товара на складе Покупателя/Грузополучателя производится силами и за счет Покупателя/Грузополучателя.</w:t>
      </w:r>
    </w:p>
    <w:p w:rsidR="2AA92A3A" w:rsidP="7B796E53" w:rsidRDefault="2AA92A3A" w14:paraId="0A63CBE3" w14:textId="6977BBC9">
      <w:pPr>
        <w:pStyle w:val="ConsPlusNormal"/>
        <w:widowControl w:val="1"/>
        <w:ind w:firstLine="0"/>
        <w:jc w:val="both"/>
        <w:rPr>
          <w:rFonts w:ascii="Times New Roman" w:hAnsi="Times New Roman" w:eastAsia="Times New Roman" w:cs="Times New Roman"/>
          <w:sz w:val="22"/>
          <w:szCs w:val="22"/>
          <w:highlight w:val="yellow"/>
        </w:rPr>
      </w:pPr>
      <w:r w:rsidRPr="7B796E53" w:rsidR="2AA92A3A">
        <w:rPr>
          <w:rFonts w:ascii="Times New Roman" w:hAnsi="Times New Roman" w:eastAsia="Times New Roman" w:cs="Times New Roman"/>
          <w:i w:val="1"/>
          <w:iCs w:val="1"/>
          <w:color w:val="FF0000"/>
          <w:sz w:val="22"/>
          <w:szCs w:val="22"/>
          <w:highlight w:val="yellow"/>
        </w:rPr>
        <w:t>Вариант 3.</w:t>
      </w:r>
      <w:r w:rsidRPr="7B796E53" w:rsidR="2AA92A3A">
        <w:rPr>
          <w:rFonts w:ascii="Times New Roman" w:hAnsi="Times New Roman" w:eastAsia="Times New Roman" w:cs="Times New Roman"/>
          <w:sz w:val="22"/>
          <w:szCs w:val="22"/>
          <w:highlight w:val="yellow"/>
        </w:rPr>
        <w:t xml:space="preserve"> ________________________ </w:t>
      </w:r>
      <w:r w:rsidRPr="7B796E53" w:rsidR="2AA92A3A">
        <w:rPr>
          <w:rFonts w:ascii="Times New Roman" w:hAnsi="Times New Roman" w:eastAsia="Times New Roman" w:cs="Times New Roman"/>
          <w:b w:val="1"/>
          <w:bCs w:val="1"/>
          <w:i w:val="1"/>
          <w:iCs w:val="1"/>
          <w:color w:val="FF0000"/>
          <w:sz w:val="22"/>
          <w:szCs w:val="22"/>
          <w:highlight w:val="yellow"/>
        </w:rPr>
        <w:t>(указать иное условие)</w:t>
      </w:r>
      <w:r w:rsidRPr="7B796E53" w:rsidR="2AA92A3A">
        <w:rPr>
          <w:rFonts w:ascii="Times New Roman" w:hAnsi="Times New Roman" w:eastAsia="Times New Roman" w:cs="Times New Roman"/>
          <w:sz w:val="22"/>
          <w:szCs w:val="22"/>
          <w:highlight w:val="yellow"/>
        </w:rPr>
        <w:t>.</w:t>
      </w:r>
    </w:p>
    <w:p w:rsidRPr="00F5214A" w:rsidR="00842566" w:rsidP="00842566" w:rsidRDefault="0043423C" w14:paraId="08C0DF99" w14:textId="6172154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</w:t>
      </w:r>
      <w:r w:rsidRPr="00F5214A" w:rsidR="00842566">
        <w:rPr>
          <w:rFonts w:ascii="Times New Roman" w:hAnsi="Times New Roman" w:cs="Times New Roman"/>
          <w:sz w:val="22"/>
          <w:szCs w:val="22"/>
        </w:rPr>
        <w:t>. Во всем остальном, что не предусмотрено настоящей спецификацией Стороны руководствуются условиями Договора.</w:t>
      </w:r>
    </w:p>
    <w:p w:rsidR="00AB3F74" w:rsidP="00AB3F74" w:rsidRDefault="0043423C" w14:paraId="0DEA5120" w14:textId="43AE35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8</w:t>
      </w:r>
      <w:r w:rsidRPr="00F5214A" w:rsidR="00842566">
        <w:rPr>
          <w:rFonts w:ascii="Times New Roman" w:hAnsi="Times New Roman" w:cs="Times New Roman"/>
          <w:sz w:val="22"/>
          <w:szCs w:val="22"/>
        </w:rPr>
        <w:t>. Настоящая Спецификация вступает в силу с даты ее подписания Сторонами и является неотъемлемой частью Договора.</w:t>
      </w:r>
    </w:p>
    <w:p w:rsidRPr="00F5214A" w:rsidR="00842566" w:rsidP="00AB3F74" w:rsidRDefault="0043423C" w14:paraId="08C0DF9B" w14:textId="115C844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</w:t>
      </w:r>
      <w:r w:rsidR="00AB3F74">
        <w:rPr>
          <w:rFonts w:ascii="Times New Roman" w:hAnsi="Times New Roman" w:cs="Times New Roman"/>
          <w:sz w:val="22"/>
          <w:szCs w:val="22"/>
        </w:rPr>
        <w:t xml:space="preserve">. </w:t>
      </w:r>
      <w:r w:rsidRPr="00F5214A" w:rsidR="00842566">
        <w:rPr>
          <w:rFonts w:ascii="Times New Roman" w:hAnsi="Times New Roman" w:cs="Times New Roman"/>
          <w:sz w:val="22"/>
          <w:szCs w:val="22"/>
        </w:rPr>
        <w:t xml:space="preserve">Настоящая Спецификация составлена в </w:t>
      </w:r>
      <w:r w:rsidR="00123DEF">
        <w:rPr>
          <w:rFonts w:ascii="Times New Roman" w:hAnsi="Times New Roman" w:cs="Times New Roman"/>
          <w:sz w:val="22"/>
          <w:szCs w:val="22"/>
        </w:rPr>
        <w:t>двух</w:t>
      </w:r>
      <w:r w:rsidRPr="00F5214A" w:rsidR="00842566">
        <w:rPr>
          <w:rFonts w:ascii="Times New Roman" w:hAnsi="Times New Roman" w:cs="Times New Roman"/>
          <w:sz w:val="22"/>
          <w:szCs w:val="22"/>
        </w:rPr>
        <w:t xml:space="preserve"> подлинных идентичных экземплярах, имеющих равную юридическую силу, один экземпляр для Поставщика, </w:t>
      </w:r>
      <w:r w:rsidR="00123DEF">
        <w:rPr>
          <w:rFonts w:ascii="Times New Roman" w:hAnsi="Times New Roman" w:cs="Times New Roman"/>
          <w:sz w:val="22"/>
          <w:szCs w:val="22"/>
        </w:rPr>
        <w:t>второй</w:t>
      </w:r>
      <w:r w:rsidRPr="00F5214A" w:rsidR="00842566">
        <w:rPr>
          <w:rFonts w:ascii="Times New Roman" w:hAnsi="Times New Roman" w:cs="Times New Roman"/>
          <w:sz w:val="22"/>
          <w:szCs w:val="22"/>
        </w:rPr>
        <w:t xml:space="preserve"> экземпляр для Покупателя.</w:t>
      </w:r>
    </w:p>
    <w:p w:rsidRPr="00F5214A" w:rsidR="00842566" w:rsidP="00842566" w:rsidRDefault="00842566" w14:paraId="08C0DF9C" w14:textId="77777777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Pr="00F5214A" w:rsidR="00842566" w:rsidP="00842566" w:rsidRDefault="00842566" w14:paraId="08C0DF9D" w14:textId="77777777">
      <w:pPr>
        <w:pStyle w:val="ConsPlusNormal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A76EA">
        <w:rPr>
          <w:rFonts w:ascii="Times New Roman" w:hAnsi="Times New Roman" w:cs="Times New Roman"/>
          <w:b/>
          <w:sz w:val="22"/>
          <w:szCs w:val="22"/>
        </w:rPr>
        <w:t>ПОДПИСИ СТОРОН:</w:t>
      </w:r>
    </w:p>
    <w:p w:rsidRPr="00F5214A" w:rsidR="00842566" w:rsidP="00842566" w:rsidRDefault="00842566" w14:paraId="08C0DF9E" w14:textId="77777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6A0" w:firstRow="1" w:lastRow="0" w:firstColumn="1" w:lastColumn="0" w:noHBand="1" w:noVBand="1"/>
      </w:tblPr>
      <w:tblGrid>
        <w:gridCol w:w="5385"/>
        <w:gridCol w:w="5385"/>
      </w:tblGrid>
      <w:tr w:rsidRPr="005A5ABC" w:rsidR="006B4BB5" w:rsidTr="00E7505C" w14:paraId="7D90B500" w14:textId="77777777">
        <w:tc>
          <w:tcPr>
            <w:tcW w:w="5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5A5ABC" w:rsidR="006B4BB5" w:rsidP="00E7505C" w:rsidRDefault="006B4BB5" w14:paraId="618D8152" w14:textId="77777777">
            <w:pPr>
              <w:rPr>
                <w:rFonts w:eastAsia="Calibri"/>
                <w:b/>
                <w:bCs/>
                <w:sz w:val="22"/>
                <w:szCs w:val="22"/>
                <w:highlight w:val="yellow"/>
                <w:lang w:eastAsia="en-US"/>
              </w:rPr>
            </w:pPr>
            <w:r w:rsidRPr="00FA76EA">
              <w:rPr>
                <w:rFonts w:eastAsia="Calibri"/>
                <w:b/>
                <w:bCs/>
                <w:sz w:val="22"/>
                <w:szCs w:val="22"/>
              </w:rPr>
              <w:t>Поставщик:</w:t>
            </w:r>
          </w:p>
        </w:tc>
        <w:tc>
          <w:tcPr>
            <w:tcW w:w="5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5A5ABC" w:rsidR="006B4BB5" w:rsidP="00E7505C" w:rsidRDefault="006B4BB5" w14:paraId="0CA6FEFC" w14:textId="77777777">
            <w:pPr>
              <w:rPr>
                <w:rFonts w:eastAsia="Calibri"/>
                <w:b/>
                <w:bCs/>
                <w:sz w:val="22"/>
                <w:szCs w:val="22"/>
                <w:highlight w:val="yellow"/>
              </w:rPr>
            </w:pPr>
            <w:r w:rsidRPr="00FA76EA">
              <w:rPr>
                <w:rFonts w:eastAsia="Calibri"/>
                <w:b/>
                <w:bCs/>
                <w:sz w:val="22"/>
                <w:szCs w:val="22"/>
              </w:rPr>
              <w:t>Покупатель:</w:t>
            </w:r>
          </w:p>
        </w:tc>
      </w:tr>
      <w:tr w:rsidRPr="005A5ABC" w:rsidR="006B4BB5" w:rsidTr="00E7505C" w14:paraId="10BCF6E5" w14:textId="77777777">
        <w:tc>
          <w:tcPr>
            <w:tcW w:w="5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5A5ABC" w:rsidR="006B4BB5" w:rsidP="00E7505C" w:rsidRDefault="006B4BB5" w14:paraId="337CCEB1" w14:textId="77777777">
            <w:pPr>
              <w:rPr>
                <w:rFonts w:eastAsia="Calibri"/>
                <w:b/>
                <w:bCs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b/>
                <w:bCs/>
                <w:sz w:val="22"/>
                <w:szCs w:val="22"/>
                <w:highlight w:val="yellow"/>
              </w:rPr>
              <w:t>___________________________________</w:t>
            </w:r>
          </w:p>
        </w:tc>
        <w:tc>
          <w:tcPr>
            <w:tcW w:w="5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5A5ABC" w:rsidR="006B4BB5" w:rsidP="00E7505C" w:rsidRDefault="006B4BB5" w14:paraId="5612225C" w14:textId="77777777">
            <w:pPr>
              <w:rPr>
                <w:rFonts w:eastAsia="Calibri"/>
                <w:b/>
                <w:bCs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b/>
                <w:bCs/>
                <w:sz w:val="22"/>
                <w:szCs w:val="22"/>
                <w:highlight w:val="yellow"/>
              </w:rPr>
              <w:t>___________________________________-</w:t>
            </w:r>
          </w:p>
        </w:tc>
      </w:tr>
      <w:tr w:rsidRPr="005A5ABC" w:rsidR="006B4BB5" w:rsidTr="00E7505C" w14:paraId="11F1BE65" w14:textId="77777777">
        <w:tc>
          <w:tcPr>
            <w:tcW w:w="5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5A5ABC" w:rsidR="006B4BB5" w:rsidP="00E7505C" w:rsidRDefault="006B4BB5" w14:paraId="3C587001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Адрес (фактический и юридический) _________</w:t>
            </w:r>
          </w:p>
          <w:p w:rsidRPr="005A5ABC" w:rsidR="006B4BB5" w:rsidP="00E7505C" w:rsidRDefault="006B4BB5" w14:paraId="27CDB4C6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ИНН/КПП ____________/_________</w:t>
            </w:r>
          </w:p>
          <w:p w:rsidRPr="005A5ABC" w:rsidR="006B4BB5" w:rsidP="00E7505C" w:rsidRDefault="006B4BB5" w14:paraId="199CE4AD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ОГРН ___________</w:t>
            </w:r>
          </w:p>
          <w:p w:rsidRPr="005A5ABC" w:rsidR="006B4BB5" w:rsidP="00E7505C" w:rsidRDefault="006B4BB5" w14:paraId="32FD8509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ОКПО _____________</w:t>
            </w:r>
          </w:p>
          <w:p w:rsidRPr="005A5ABC" w:rsidR="006B4BB5" w:rsidP="00E7505C" w:rsidRDefault="006B4BB5" w14:paraId="42E568FC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Р/с ____________________________</w:t>
            </w:r>
          </w:p>
          <w:p w:rsidRPr="005A5ABC" w:rsidR="006B4BB5" w:rsidP="00E7505C" w:rsidRDefault="006B4BB5" w14:paraId="75F966A8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 xml:space="preserve"> ___________________________ (наименование банка)</w:t>
            </w:r>
          </w:p>
          <w:p w:rsidRPr="005A5ABC" w:rsidR="006B4BB5" w:rsidP="00E7505C" w:rsidRDefault="006B4BB5" w14:paraId="7BE4366F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К/с _________________</w:t>
            </w:r>
          </w:p>
          <w:p w:rsidRPr="005A5ABC" w:rsidR="006B4BB5" w:rsidP="00E7505C" w:rsidRDefault="006B4BB5" w14:paraId="7D0946D1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БИК __________</w:t>
            </w:r>
          </w:p>
          <w:p w:rsidRPr="005A5ABC" w:rsidR="006B4BB5" w:rsidP="00E7505C" w:rsidRDefault="006B4BB5" w14:paraId="67EEC1ED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Тел.: _______________</w:t>
            </w:r>
          </w:p>
          <w:p w:rsidRPr="005A5ABC" w:rsidR="006B4BB5" w:rsidP="00E7505C" w:rsidRDefault="006B4BB5" w14:paraId="4D9280A1" w14:textId="77777777">
            <w:pPr>
              <w:jc w:val="both"/>
              <w:rPr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5A5ABC">
              <w:rPr>
                <w:rFonts w:eastAsia="Calibri"/>
                <w:highlight w:val="yellow"/>
              </w:rPr>
              <w:t>Электронная почта: _____________</w:t>
            </w:r>
          </w:p>
          <w:p w:rsidRPr="005A5ABC" w:rsidR="006B4BB5" w:rsidP="00E7505C" w:rsidRDefault="006B4BB5" w14:paraId="085D9109" w14:textId="77777777">
            <w:pPr>
              <w:rPr>
                <w:color w:val="000000"/>
                <w:sz w:val="22"/>
                <w:szCs w:val="22"/>
                <w:highlight w:val="yellow"/>
              </w:rPr>
            </w:pPr>
          </w:p>
          <w:p w:rsidRPr="005A5ABC" w:rsidR="006B4BB5" w:rsidP="00E7505C" w:rsidRDefault="006B4BB5" w14:paraId="0891B301" w14:textId="77777777">
            <w:pPr>
              <w:rPr>
                <w:rFonts w:ascii="Calibri" w:hAnsi="Calibri" w:eastAsia="Calibri"/>
                <w:sz w:val="22"/>
                <w:szCs w:val="22"/>
                <w:highlight w:val="yellow"/>
              </w:rPr>
            </w:pPr>
            <w:r w:rsidRPr="00FA76EA">
              <w:rPr>
                <w:color w:val="000000"/>
                <w:sz w:val="22"/>
                <w:szCs w:val="22"/>
              </w:rPr>
              <w:t>_____________________/</w:t>
            </w:r>
            <w:r w:rsidRPr="005A5ABC">
              <w:rPr>
                <w:color w:val="000000"/>
                <w:sz w:val="22"/>
                <w:szCs w:val="22"/>
                <w:highlight w:val="yellow"/>
              </w:rPr>
              <w:t>_______________</w:t>
            </w:r>
            <w:r w:rsidRPr="00707872">
              <w:rPr>
                <w:color w:val="000000"/>
                <w:sz w:val="22"/>
                <w:szCs w:val="22"/>
              </w:rPr>
              <w:t>/</w:t>
            </w:r>
          </w:p>
          <w:p w:rsidRPr="00FA76EA" w:rsidR="006B4BB5" w:rsidP="00E7505C" w:rsidRDefault="006B4BB5" w14:paraId="588CF1B2" w14:textId="77777777">
            <w:pPr>
              <w:rPr>
                <w:color w:val="000000"/>
                <w:sz w:val="22"/>
                <w:szCs w:val="22"/>
              </w:rPr>
            </w:pPr>
            <w:r w:rsidRPr="00FA76EA">
              <w:rPr>
                <w:color w:val="000000"/>
                <w:sz w:val="22"/>
                <w:szCs w:val="22"/>
              </w:rPr>
              <w:t>М.П.</w:t>
            </w:r>
          </w:p>
          <w:p w:rsidRPr="005A5ABC" w:rsidR="006B4BB5" w:rsidP="00E7505C" w:rsidRDefault="006B4BB5" w14:paraId="32212CAE" w14:textId="77777777">
            <w:pPr>
              <w:rPr>
                <w:color w:val="000000"/>
                <w:sz w:val="22"/>
                <w:szCs w:val="22"/>
                <w:highlight w:val="yellow"/>
              </w:rPr>
            </w:pPr>
          </w:p>
          <w:p w:rsidRPr="005A5ABC" w:rsidR="006B4BB5" w:rsidP="00E7505C" w:rsidRDefault="006B4BB5" w14:paraId="3DBBE215" w14:textId="77777777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A5ABC">
              <w:rPr>
                <w:color w:val="000000"/>
                <w:sz w:val="22"/>
                <w:szCs w:val="22"/>
                <w:highlight w:val="yellow"/>
              </w:rPr>
              <w:t>«_____</w:t>
            </w:r>
            <w:proofErr w:type="gramStart"/>
            <w:r w:rsidRPr="005A5ABC">
              <w:rPr>
                <w:color w:val="000000"/>
                <w:sz w:val="22"/>
                <w:szCs w:val="22"/>
                <w:highlight w:val="yellow"/>
              </w:rPr>
              <w:t>_»_</w:t>
            </w:r>
            <w:proofErr w:type="gramEnd"/>
            <w:r w:rsidRPr="005A5ABC">
              <w:rPr>
                <w:color w:val="000000"/>
                <w:sz w:val="22"/>
                <w:szCs w:val="22"/>
                <w:highlight w:val="yellow"/>
              </w:rPr>
              <w:t>_________ 20___ год.</w:t>
            </w:r>
          </w:p>
          <w:p w:rsidRPr="005A5ABC" w:rsidR="006B4BB5" w:rsidP="00E7505C" w:rsidRDefault="006B4BB5" w14:paraId="6BDD156B" w14:textId="77777777">
            <w:pPr>
              <w:rPr>
                <w:rFonts w:ascii="Calibri" w:hAnsi="Calibri" w:eastAsia="Calibri"/>
                <w:sz w:val="22"/>
                <w:szCs w:val="22"/>
                <w:highlight w:val="yellow"/>
              </w:rPr>
            </w:pPr>
            <w:r w:rsidRPr="005A5ABC">
              <w:rPr>
                <w:color w:val="000000"/>
                <w:sz w:val="22"/>
                <w:szCs w:val="22"/>
                <w:highlight w:val="yellow"/>
              </w:rPr>
              <w:t xml:space="preserve">Дата подписания </w:t>
            </w:r>
          </w:p>
        </w:tc>
        <w:tc>
          <w:tcPr>
            <w:tcW w:w="5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5A5ABC" w:rsidR="006B4BB5" w:rsidP="00E7505C" w:rsidRDefault="006B4BB5" w14:paraId="1B8BA940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Адрес (фактический и юридический) _________</w:t>
            </w:r>
          </w:p>
          <w:p w:rsidRPr="005A5ABC" w:rsidR="006B4BB5" w:rsidP="00E7505C" w:rsidRDefault="006B4BB5" w14:paraId="57E8CDFF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ИНН/КПП ____________/_________</w:t>
            </w:r>
          </w:p>
          <w:p w:rsidRPr="005A5ABC" w:rsidR="006B4BB5" w:rsidP="00E7505C" w:rsidRDefault="006B4BB5" w14:paraId="19338FFF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ОГРН ___________</w:t>
            </w:r>
          </w:p>
          <w:p w:rsidRPr="005A5ABC" w:rsidR="006B4BB5" w:rsidP="00E7505C" w:rsidRDefault="006B4BB5" w14:paraId="6A27F3BD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ОКПО _____________</w:t>
            </w:r>
          </w:p>
          <w:p w:rsidRPr="005A5ABC" w:rsidR="006B4BB5" w:rsidP="00E7505C" w:rsidRDefault="006B4BB5" w14:paraId="19BE8C27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Р/с ____________________________</w:t>
            </w:r>
          </w:p>
          <w:p w:rsidRPr="005A5ABC" w:rsidR="006B4BB5" w:rsidP="00E7505C" w:rsidRDefault="006B4BB5" w14:paraId="3E137CA0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 xml:space="preserve"> ___________________________ (наименование банка)</w:t>
            </w:r>
          </w:p>
          <w:p w:rsidRPr="005A5ABC" w:rsidR="006B4BB5" w:rsidP="00E7505C" w:rsidRDefault="006B4BB5" w14:paraId="0CA0D268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К/с _________________</w:t>
            </w:r>
          </w:p>
          <w:p w:rsidRPr="005A5ABC" w:rsidR="006B4BB5" w:rsidP="00E7505C" w:rsidRDefault="006B4BB5" w14:paraId="10B48FD0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БИК __________</w:t>
            </w:r>
          </w:p>
          <w:p w:rsidRPr="005A5ABC" w:rsidR="006B4BB5" w:rsidP="00E7505C" w:rsidRDefault="006B4BB5" w14:paraId="79FDE298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Тел.: _______________</w:t>
            </w:r>
          </w:p>
          <w:p w:rsidRPr="005A5ABC" w:rsidR="006B4BB5" w:rsidP="00E7505C" w:rsidRDefault="006B4BB5" w14:paraId="1BEADEBA" w14:textId="77777777">
            <w:pPr>
              <w:jc w:val="both"/>
              <w:rPr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5A5ABC">
              <w:rPr>
                <w:rFonts w:eastAsia="Calibri"/>
                <w:highlight w:val="yellow"/>
              </w:rPr>
              <w:t>Электронная почта: _____________</w:t>
            </w:r>
          </w:p>
          <w:p w:rsidRPr="005A5ABC" w:rsidR="006B4BB5" w:rsidP="00E7505C" w:rsidRDefault="006B4BB5" w14:paraId="1C6F42A4" w14:textId="77777777">
            <w:pPr>
              <w:rPr>
                <w:color w:val="000000"/>
                <w:sz w:val="22"/>
                <w:szCs w:val="22"/>
                <w:highlight w:val="yellow"/>
              </w:rPr>
            </w:pPr>
          </w:p>
          <w:p w:rsidRPr="005A5ABC" w:rsidR="006B4BB5" w:rsidP="00E7505C" w:rsidRDefault="006B4BB5" w14:paraId="735C427A" w14:textId="77777777">
            <w:pPr>
              <w:rPr>
                <w:rFonts w:ascii="Calibri" w:hAnsi="Calibri" w:eastAsia="Calibri"/>
                <w:sz w:val="22"/>
                <w:szCs w:val="22"/>
                <w:highlight w:val="yellow"/>
              </w:rPr>
            </w:pPr>
            <w:r w:rsidRPr="00FA76EA">
              <w:rPr>
                <w:color w:val="000000"/>
                <w:sz w:val="22"/>
                <w:szCs w:val="22"/>
              </w:rPr>
              <w:t>_____________________/</w:t>
            </w:r>
            <w:r w:rsidRPr="005A5ABC">
              <w:rPr>
                <w:color w:val="000000"/>
                <w:sz w:val="22"/>
                <w:szCs w:val="22"/>
                <w:highlight w:val="yellow"/>
              </w:rPr>
              <w:t>_______________</w:t>
            </w:r>
            <w:r w:rsidRPr="00707872">
              <w:rPr>
                <w:color w:val="000000"/>
                <w:sz w:val="22"/>
                <w:szCs w:val="22"/>
              </w:rPr>
              <w:t>/</w:t>
            </w:r>
          </w:p>
          <w:p w:rsidRPr="00FA76EA" w:rsidR="006B4BB5" w:rsidP="00E7505C" w:rsidRDefault="006B4BB5" w14:paraId="356F254D" w14:textId="77777777">
            <w:pPr>
              <w:rPr>
                <w:color w:val="000000"/>
                <w:sz w:val="22"/>
                <w:szCs w:val="22"/>
              </w:rPr>
            </w:pPr>
            <w:r w:rsidRPr="00FA76EA">
              <w:rPr>
                <w:color w:val="000000"/>
                <w:sz w:val="22"/>
                <w:szCs w:val="22"/>
              </w:rPr>
              <w:t>М.П.</w:t>
            </w:r>
          </w:p>
          <w:p w:rsidRPr="005A5ABC" w:rsidR="006B4BB5" w:rsidP="00E7505C" w:rsidRDefault="006B4BB5" w14:paraId="03F6D2DE" w14:textId="77777777">
            <w:pPr>
              <w:rPr>
                <w:color w:val="000000"/>
                <w:sz w:val="22"/>
                <w:szCs w:val="22"/>
                <w:highlight w:val="yellow"/>
              </w:rPr>
            </w:pPr>
          </w:p>
          <w:p w:rsidRPr="005A5ABC" w:rsidR="006B4BB5" w:rsidP="00E7505C" w:rsidRDefault="006B4BB5" w14:paraId="2F044499" w14:textId="77777777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A5ABC">
              <w:rPr>
                <w:color w:val="000000"/>
                <w:sz w:val="22"/>
                <w:szCs w:val="22"/>
                <w:highlight w:val="yellow"/>
              </w:rPr>
              <w:t>«_____</w:t>
            </w:r>
            <w:proofErr w:type="gramStart"/>
            <w:r w:rsidRPr="005A5ABC">
              <w:rPr>
                <w:color w:val="000000"/>
                <w:sz w:val="22"/>
                <w:szCs w:val="22"/>
                <w:highlight w:val="yellow"/>
              </w:rPr>
              <w:t>_»_</w:t>
            </w:r>
            <w:proofErr w:type="gramEnd"/>
            <w:r w:rsidRPr="005A5ABC">
              <w:rPr>
                <w:color w:val="000000"/>
                <w:sz w:val="22"/>
                <w:szCs w:val="22"/>
                <w:highlight w:val="yellow"/>
              </w:rPr>
              <w:t>_________ 20___ год.</w:t>
            </w:r>
          </w:p>
          <w:p w:rsidRPr="005A5ABC" w:rsidR="006B4BB5" w:rsidP="00E7505C" w:rsidRDefault="006B4BB5" w14:paraId="51C87307" w14:textId="77777777">
            <w:pPr>
              <w:rPr>
                <w:rFonts w:ascii="Calibri" w:hAnsi="Calibri" w:eastAsia="Calibri"/>
                <w:sz w:val="22"/>
                <w:szCs w:val="22"/>
                <w:highlight w:val="yellow"/>
              </w:rPr>
            </w:pPr>
            <w:r w:rsidRPr="005A5ABC">
              <w:rPr>
                <w:color w:val="000000"/>
                <w:sz w:val="22"/>
                <w:szCs w:val="22"/>
                <w:highlight w:val="yellow"/>
              </w:rPr>
              <w:t>Дата подписания</w:t>
            </w:r>
          </w:p>
        </w:tc>
      </w:tr>
    </w:tbl>
    <w:p w:rsidRPr="00F5214A" w:rsidR="00842566" w:rsidP="00842566" w:rsidRDefault="00842566" w14:paraId="08C0DFAE" w14:textId="77777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Pr="00F5214A" w:rsidR="00101595" w:rsidP="00842566" w:rsidRDefault="00101595" w14:paraId="08C0DFAF" w14:textId="77777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Pr="00F5214A" w:rsidR="00101595" w:rsidP="00842566" w:rsidRDefault="00101595" w14:paraId="08C0DFB0" w14:textId="77777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Pr="00F5214A" w:rsidR="00101595" w:rsidP="00842566" w:rsidRDefault="00101595" w14:paraId="08C0DFB1" w14:textId="77777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Pr="00F5214A" w:rsidR="00101595" w:rsidP="00842566" w:rsidRDefault="00101595" w14:paraId="08C0DFB2" w14:textId="77777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Pr="00F5214A" w:rsidR="00101595" w:rsidP="00842566" w:rsidRDefault="00101595" w14:paraId="08C0DFB3" w14:textId="77777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Pr="00F5214A" w:rsidR="00101595" w:rsidP="00842566" w:rsidRDefault="00101595" w14:paraId="08C0DFB4" w14:textId="77777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Pr="00F5214A" w:rsidR="00101595" w:rsidP="00842566" w:rsidRDefault="00101595" w14:paraId="08C0DFB5" w14:textId="77777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Pr="00F5214A" w:rsidR="00101595" w:rsidP="00842566" w:rsidRDefault="00101595" w14:paraId="08C0DFB6" w14:textId="77777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Pr="00F5214A" w:rsidR="00101595" w:rsidP="00842566" w:rsidRDefault="00101595" w14:paraId="08C0DFB7" w14:textId="77777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Pr="00F5214A" w:rsidR="00101595" w:rsidP="00842566" w:rsidRDefault="00101595" w14:paraId="08C0DFB8" w14:textId="77777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Pr="00F5214A" w:rsidR="00101595" w:rsidP="00842566" w:rsidRDefault="00101595" w14:paraId="08C0DFB9" w14:textId="77777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Pr="00F5214A" w:rsidR="00101595" w:rsidP="00842566" w:rsidRDefault="00101595" w14:paraId="08C0DFBA" w14:textId="77777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Pr="00F5214A" w:rsidR="00101595" w:rsidP="00842566" w:rsidRDefault="00101595" w14:paraId="08C0DFBB" w14:textId="77777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Pr="00F5214A" w:rsidR="00101595" w:rsidP="00842566" w:rsidRDefault="00101595" w14:paraId="08C0DFBC" w14:textId="77777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Pr="00F5214A" w:rsidR="00101595" w:rsidP="00842566" w:rsidRDefault="00101595" w14:paraId="08C0DFBD" w14:textId="77777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Pr="00F5214A" w:rsidR="00101595" w:rsidP="00842566" w:rsidRDefault="00101595" w14:paraId="08C0DFBE" w14:textId="77777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Pr="00F5214A" w:rsidR="00101595" w:rsidP="00842566" w:rsidRDefault="00101595" w14:paraId="08C0DFBF" w14:textId="77777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Pr="00F5214A" w:rsidR="00101595" w:rsidP="00842566" w:rsidRDefault="00101595" w14:paraId="08C0DFC0" w14:textId="77777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Pr="00F5214A" w:rsidR="00101595" w:rsidP="00842566" w:rsidRDefault="00101595" w14:paraId="08C0DFC1" w14:textId="77777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Pr="00F5214A" w:rsidR="00101595" w:rsidP="00842566" w:rsidRDefault="00101595" w14:paraId="08C0DFC2" w14:textId="77777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Pr="00F5214A" w:rsidR="00101595" w:rsidP="00842566" w:rsidRDefault="00101595" w14:paraId="08C0DFC3" w14:textId="77777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Pr="00F5214A" w:rsidR="00101595" w:rsidP="00842566" w:rsidRDefault="00101595" w14:paraId="08C0DFC4" w14:textId="77777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Pr="00F5214A" w:rsidR="00101595" w:rsidP="00842566" w:rsidRDefault="00101595" w14:paraId="08C0DFC5" w14:textId="77777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C12B6" w:rsidP="001C140C" w:rsidRDefault="00DC12B6" w14:paraId="59ED8F5B" w14:textId="77777777">
      <w:pPr>
        <w:suppressAutoHyphens w:val="0"/>
        <w:spacing w:after="200" w:line="276" w:lineRule="auto"/>
        <w:rPr>
          <w:sz w:val="22"/>
          <w:szCs w:val="22"/>
        </w:rPr>
      </w:pPr>
    </w:p>
    <w:p w:rsidR="001C140C" w:rsidP="00842566" w:rsidRDefault="001C140C" w14:paraId="69D90679" w14:textId="45DA30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:rsidR="001C140C" w:rsidP="00842566" w:rsidRDefault="001C140C" w14:paraId="5E70DE0C" w14:textId="2B034E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:rsidR="001C140C" w:rsidP="00842566" w:rsidRDefault="001C140C" w14:paraId="38F96D6A" w14:textId="53E755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:rsidR="00FA76EA" w:rsidP="00FF78D1" w:rsidRDefault="00FA76EA" w14:paraId="4B9F3B14" w14:textId="1D6FB7DA">
      <w:pPr>
        <w:suppressAutoHyphens w:val="0"/>
        <w:spacing w:after="200" w:line="276" w:lineRule="auto"/>
        <w:rPr>
          <w:sz w:val="22"/>
          <w:szCs w:val="22"/>
          <w:lang w:eastAsia="ru-RU"/>
        </w:rPr>
      </w:pPr>
    </w:p>
    <w:p w:rsidRPr="00F5214A" w:rsidR="00682CD0" w:rsidP="00FF78D1" w:rsidRDefault="00682CD0" w14:paraId="61ECDD31" w14:textId="77777777">
      <w:pPr>
        <w:suppressAutoHyphens w:val="0"/>
        <w:spacing w:after="200" w:line="276" w:lineRule="auto"/>
      </w:pPr>
    </w:p>
    <w:p w:rsidR="00E133C3" w:rsidP="00E133C3" w:rsidRDefault="00E133C3" w14:paraId="08C0DFD2" w14:textId="17C0E1C9">
      <w:pPr>
        <w:pStyle w:val="ac"/>
        <w:jc w:val="right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lastRenderedPageBreak/>
        <w:t xml:space="preserve">Приложение № </w:t>
      </w:r>
      <w:r w:rsidR="00682CD0">
        <w:rPr>
          <w:sz w:val="20"/>
          <w:szCs w:val="20"/>
          <w:lang w:eastAsia="ru-RU"/>
        </w:rPr>
        <w:t>2</w:t>
      </w:r>
    </w:p>
    <w:p w:rsidR="00E133C3" w:rsidP="00E133C3" w:rsidRDefault="00E133C3" w14:paraId="08C0DFD3" w14:textId="3251795C">
      <w:pPr>
        <w:pStyle w:val="ac"/>
        <w:jc w:val="right"/>
        <w:rPr>
          <w:sz w:val="20"/>
          <w:szCs w:val="20"/>
          <w:lang w:eastAsia="ru-RU"/>
        </w:rPr>
      </w:pPr>
      <w:r w:rsidRPr="00541BD2">
        <w:rPr>
          <w:sz w:val="20"/>
          <w:szCs w:val="20"/>
          <w:lang w:eastAsia="ru-RU"/>
        </w:rPr>
        <w:t>к</w:t>
      </w:r>
      <w:r>
        <w:rPr>
          <w:sz w:val="20"/>
          <w:szCs w:val="20"/>
          <w:lang w:eastAsia="ru-RU"/>
        </w:rPr>
        <w:t xml:space="preserve"> </w:t>
      </w:r>
      <w:r w:rsidRPr="00541BD2">
        <w:rPr>
          <w:sz w:val="20"/>
          <w:szCs w:val="20"/>
          <w:lang w:eastAsia="ru-RU"/>
        </w:rPr>
        <w:t xml:space="preserve">Договору поставки </w:t>
      </w:r>
    </w:p>
    <w:p w:rsidRPr="00541BD2" w:rsidR="00E133C3" w:rsidP="00E133C3" w:rsidRDefault="00E133C3" w14:paraId="08C0DFD4" w14:textId="77777777">
      <w:pPr>
        <w:pStyle w:val="ac"/>
        <w:jc w:val="right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№ </w:t>
      </w:r>
      <w:r w:rsidRPr="005B3682">
        <w:rPr>
          <w:sz w:val="20"/>
          <w:szCs w:val="20"/>
          <w:highlight w:val="yellow"/>
          <w:lang w:eastAsia="ru-RU"/>
        </w:rPr>
        <w:t xml:space="preserve">______ </w:t>
      </w:r>
      <w:r w:rsidRPr="00FA76EA">
        <w:rPr>
          <w:sz w:val="20"/>
          <w:szCs w:val="20"/>
          <w:lang w:eastAsia="ru-RU"/>
        </w:rPr>
        <w:t>от</w:t>
      </w:r>
      <w:r w:rsidRPr="005B3682">
        <w:rPr>
          <w:sz w:val="20"/>
          <w:szCs w:val="20"/>
          <w:highlight w:val="yellow"/>
          <w:lang w:eastAsia="ru-RU"/>
        </w:rPr>
        <w:t xml:space="preserve"> ___</w:t>
      </w:r>
      <w:proofErr w:type="gramStart"/>
      <w:r w:rsidRPr="005B3682">
        <w:rPr>
          <w:sz w:val="20"/>
          <w:szCs w:val="20"/>
          <w:highlight w:val="yellow"/>
          <w:lang w:eastAsia="ru-RU"/>
        </w:rPr>
        <w:t>_._</w:t>
      </w:r>
      <w:proofErr w:type="gramEnd"/>
      <w:r w:rsidRPr="005B3682">
        <w:rPr>
          <w:sz w:val="20"/>
          <w:szCs w:val="20"/>
          <w:highlight w:val="yellow"/>
          <w:lang w:eastAsia="ru-RU"/>
        </w:rPr>
        <w:t>________.20</w:t>
      </w:r>
      <w:r w:rsidRPr="00FA76EA">
        <w:rPr>
          <w:sz w:val="20"/>
          <w:szCs w:val="20"/>
          <w:highlight w:val="yellow"/>
          <w:lang w:eastAsia="ru-RU"/>
        </w:rPr>
        <w:t>___ г.</w:t>
      </w:r>
    </w:p>
    <w:p w:rsidRPr="00680B55" w:rsidR="005B3682" w:rsidP="005B3682" w:rsidRDefault="005B3682" w14:paraId="19D10821" w14:textId="77777777">
      <w:pPr>
        <w:autoSpaceDE w:val="0"/>
        <w:autoSpaceDN w:val="0"/>
        <w:adjustRightInd w:val="0"/>
        <w:spacing w:after="120"/>
        <w:ind w:right="-1"/>
        <w:jc w:val="right"/>
      </w:pPr>
    </w:p>
    <w:p w:rsidRPr="005B3682" w:rsidR="005B3682" w:rsidP="005B3682" w:rsidRDefault="005B3682" w14:paraId="0331A1B3" w14:textId="77777777">
      <w:pPr>
        <w:autoSpaceDE w:val="0"/>
        <w:autoSpaceDN w:val="0"/>
        <w:adjustRightInd w:val="0"/>
        <w:spacing w:after="120"/>
        <w:ind w:right="-1"/>
        <w:jc w:val="center"/>
        <w:rPr>
          <w:rFonts w:eastAsia="Calibri"/>
          <w:b/>
          <w:sz w:val="22"/>
          <w:szCs w:val="22"/>
          <w:lang w:eastAsia="ru-RU"/>
        </w:rPr>
      </w:pPr>
      <w:r w:rsidRPr="005B3682">
        <w:rPr>
          <w:rFonts w:eastAsia="Calibri"/>
          <w:b/>
          <w:sz w:val="22"/>
          <w:szCs w:val="22"/>
          <w:lang w:eastAsia="ru-RU"/>
        </w:rPr>
        <w:t>Заверения об обстоятельствах</w:t>
      </w:r>
    </w:p>
    <w:p w:rsidRPr="005B3682" w:rsidR="005B3682" w:rsidP="005B3682" w:rsidRDefault="005B3682" w14:paraId="2214FCFD" w14:textId="77777777">
      <w:pPr>
        <w:tabs>
          <w:tab w:val="left" w:pos="708"/>
        </w:tabs>
        <w:spacing w:after="120"/>
        <w:ind w:right="-1" w:firstLine="567"/>
        <w:jc w:val="both"/>
        <w:outlineLvl w:val="0"/>
        <w:rPr>
          <w:sz w:val="22"/>
          <w:szCs w:val="22"/>
          <w:lang w:eastAsia="ru-RU"/>
        </w:rPr>
      </w:pPr>
      <w:r w:rsidRPr="005B3682">
        <w:rPr>
          <w:sz w:val="22"/>
          <w:szCs w:val="22"/>
          <w:lang w:eastAsia="ru-RU"/>
        </w:rPr>
        <w:t xml:space="preserve">Дата подписания: </w:t>
      </w:r>
      <w:r w:rsidRPr="005B3682">
        <w:rPr>
          <w:sz w:val="22"/>
          <w:szCs w:val="22"/>
          <w:highlight w:val="yellow"/>
          <w:lang w:eastAsia="ru-RU"/>
        </w:rPr>
        <w:t>______________</w:t>
      </w:r>
    </w:p>
    <w:p w:rsidRPr="005B3682" w:rsidR="005B3682" w:rsidP="005B3682" w:rsidRDefault="005B3682" w14:paraId="1A3A28CB" w14:textId="77777777">
      <w:pPr>
        <w:ind w:right="-1" w:firstLine="567"/>
        <w:jc w:val="both"/>
        <w:rPr>
          <w:sz w:val="22"/>
          <w:szCs w:val="22"/>
        </w:rPr>
      </w:pPr>
      <w:r w:rsidRPr="005B3682">
        <w:rPr>
          <w:rFonts w:eastAsia="Calibri"/>
          <w:sz w:val="22"/>
          <w:szCs w:val="22"/>
        </w:rPr>
        <w:t xml:space="preserve">1.1. Руководствуясь гражданским и налоговым </w:t>
      </w:r>
      <w:r w:rsidRPr="00FA76EA">
        <w:rPr>
          <w:rFonts w:eastAsia="Calibri"/>
          <w:sz w:val="22"/>
          <w:szCs w:val="22"/>
        </w:rPr>
        <w:t>законодательством РФ,</w:t>
      </w:r>
      <w:r w:rsidRPr="005B3682">
        <w:rPr>
          <w:rFonts w:eastAsia="Calibri"/>
          <w:sz w:val="22"/>
          <w:szCs w:val="22"/>
        </w:rPr>
        <w:t xml:space="preserve"> Поставщик заверяет и гарантирует, что:</w:t>
      </w:r>
    </w:p>
    <w:p w:rsidRPr="005B3682" w:rsidR="005B3682" w:rsidP="005B3682" w:rsidRDefault="005B3682" w14:paraId="443BA4AD" w14:textId="77777777">
      <w:pPr>
        <w:ind w:right="-1" w:firstLine="567"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- является надлежащим образом учрежденным и зарегистрированным юридическим лицом и/или надлежащим образом зарегистрированным предпринимателем;</w:t>
      </w:r>
    </w:p>
    <w:p w:rsidRPr="005B3682" w:rsidR="005B3682" w:rsidP="005B3682" w:rsidRDefault="005B3682" w14:paraId="3F294BC7" w14:textId="77777777">
      <w:pPr>
        <w:ind w:right="-1" w:firstLine="567"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- исполнительный орган Поставщика находится и осуществляет функции управления по месту нахождения (регистрации) юридического лица или индивидуального предпринимателя;</w:t>
      </w:r>
    </w:p>
    <w:p w:rsidRPr="005B3682" w:rsidR="005B3682" w:rsidP="005B3682" w:rsidRDefault="005B3682" w14:paraId="2E4CDD59" w14:textId="77777777">
      <w:pPr>
        <w:ind w:right="-1" w:firstLine="567"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- для заключения и исполнения настоящего Договора Поставщик получил все необходимые согласия, одобрения и разрешения, получение которых необходимо в соответствии с действующим законодательством РФ, учредительными и локальными документами;</w:t>
      </w:r>
    </w:p>
    <w:p w:rsidRPr="005B3682" w:rsidR="005B3682" w:rsidP="005B3682" w:rsidRDefault="005B3682" w14:paraId="55D460D1" w14:textId="77777777">
      <w:pPr>
        <w:ind w:right="-1" w:firstLine="567"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- имеет законное право осуществлять вид экономической деятельности, предусмотренный Договором (имеет надлежащий ОКВЭД);</w:t>
      </w:r>
    </w:p>
    <w:p w:rsidRPr="005B3682" w:rsidR="005B3682" w:rsidP="005B3682" w:rsidRDefault="005B3682" w14:paraId="4F9328B0" w14:textId="77777777">
      <w:pPr>
        <w:ind w:right="-1" w:firstLine="567"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- не существует законодательных, подзаконных нормативных и индивидуальных актов, локальных документов, а также решений органов управления, запрещающих Поставщику или ограничивающих его право заключать и исполнять настоящий Договор;</w:t>
      </w:r>
    </w:p>
    <w:p w:rsidRPr="005B3682" w:rsidR="005B3682" w:rsidP="005B3682" w:rsidRDefault="005B3682" w14:paraId="5B8CBDF4" w14:textId="77777777">
      <w:pPr>
        <w:ind w:right="-1" w:firstLine="567"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- лицо, подписывающее (заключающее) настоящий Договор от имени и по поручению Поставщика на день подписания (заключения) имеет все необходимые для такого подписания полномочия и занимает должность, указанную в преамбуле настоящего Договора.</w:t>
      </w:r>
    </w:p>
    <w:p w:rsidRPr="003379CB" w:rsidR="005B3682" w:rsidP="005B3682" w:rsidRDefault="005B3682" w14:paraId="41602790" w14:textId="77777777">
      <w:pPr>
        <w:ind w:right="-1" w:firstLine="567"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 xml:space="preserve">1.2. Помимо вышеуказанных гарантий и заверений, руководствуясь гражданским и налоговым </w:t>
      </w:r>
      <w:r w:rsidRPr="003379CB">
        <w:rPr>
          <w:rFonts w:eastAsia="Calibri"/>
          <w:sz w:val="22"/>
          <w:szCs w:val="22"/>
        </w:rPr>
        <w:t>законодательством РФ, Поставщик заверяет Покупателя и гарантирует, что:</w:t>
      </w:r>
    </w:p>
    <w:p w:rsidRPr="005B3682" w:rsidR="005B3682" w:rsidP="005B3682" w:rsidRDefault="005B3682" w14:paraId="20DA84B3" w14:textId="77777777">
      <w:pPr>
        <w:ind w:right="-1" w:firstLine="567"/>
        <w:jc w:val="both"/>
        <w:rPr>
          <w:rFonts w:eastAsia="Calibri"/>
          <w:sz w:val="22"/>
          <w:szCs w:val="22"/>
        </w:rPr>
      </w:pPr>
      <w:r w:rsidRPr="003379CB">
        <w:rPr>
          <w:rFonts w:eastAsia="Calibri"/>
          <w:sz w:val="22"/>
          <w:szCs w:val="22"/>
        </w:rPr>
        <w:t xml:space="preserve">- </w:t>
      </w:r>
      <w:r w:rsidRPr="003379CB">
        <w:rPr>
          <w:sz w:val="22"/>
          <w:szCs w:val="22"/>
        </w:rPr>
        <w:t xml:space="preserve">в зависимости от применяемой системы налогообложения </w:t>
      </w:r>
      <w:r w:rsidRPr="003379CB">
        <w:rPr>
          <w:rFonts w:eastAsia="Calibri"/>
          <w:sz w:val="22"/>
          <w:szCs w:val="22"/>
        </w:rPr>
        <w:t>Поставщиком</w:t>
      </w:r>
      <w:r w:rsidRPr="005B3682">
        <w:rPr>
          <w:rFonts w:eastAsia="Calibri"/>
          <w:sz w:val="22"/>
          <w:szCs w:val="22"/>
        </w:rPr>
        <w:t xml:space="preserve">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РФ;</w:t>
      </w:r>
    </w:p>
    <w:p w:rsidRPr="005B3682" w:rsidR="005B3682" w:rsidP="005B3682" w:rsidRDefault="005B3682" w14:paraId="7A218224" w14:textId="77777777">
      <w:pPr>
        <w:ind w:right="-1" w:firstLine="567"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- все операции Поставщика по покупке Товара у своих поставщиков, продаже Товара Покупателю полностью отражены в первичной документации Поставщика, в бухгалтерской, налоговой, статистической и любой иной отчетности, обязанность по ведению которой возлагается на Поставщика;</w:t>
      </w:r>
    </w:p>
    <w:p w:rsidRPr="005B3682" w:rsidR="005B3682" w:rsidP="005B3682" w:rsidRDefault="005B3682" w14:paraId="728AAB57" w14:textId="77777777">
      <w:pPr>
        <w:ind w:right="-1" w:firstLine="567"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 xml:space="preserve">- Поставщик гарантирует и обязуется отражать в налоговой отчетности налог на добавленную стоимость (НДС), уплаченный Покупателем Поставщику в составе цены Товара </w:t>
      </w:r>
      <w:r w:rsidRPr="00C8403F">
        <w:rPr>
          <w:rFonts w:eastAsia="Calibri"/>
          <w:sz w:val="22"/>
          <w:szCs w:val="22"/>
        </w:rPr>
        <w:t xml:space="preserve">– </w:t>
      </w:r>
      <w:r w:rsidRPr="00C8403F">
        <w:rPr>
          <w:rFonts w:eastAsia="Calibri"/>
          <w:i/>
          <w:sz w:val="22"/>
          <w:szCs w:val="22"/>
        </w:rPr>
        <w:t>(данное положение не распространяется на Поставщика, не являющегося плательщиком НДС)</w:t>
      </w:r>
      <w:r w:rsidRPr="00C8403F">
        <w:rPr>
          <w:rFonts w:eastAsia="Calibri"/>
          <w:sz w:val="22"/>
          <w:szCs w:val="22"/>
        </w:rPr>
        <w:t>;</w:t>
      </w:r>
    </w:p>
    <w:p w:rsidRPr="005B3682" w:rsidR="005B3682" w:rsidP="005B3682" w:rsidRDefault="005B3682" w14:paraId="4CDC2A02" w14:textId="77777777">
      <w:pPr>
        <w:ind w:right="-1" w:firstLine="567"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- Поставщик предоставит Покупателю полностью соответствующие действующему законодательству РФ первичные документы, которыми оформляется продажа Товара по настоящему Договору (включая, но не ограничиваясь - товарные накладные формы ТОРГ-12 либо УПД, товарно-транспортные накладные, счета-</w:t>
      </w:r>
      <w:r w:rsidRPr="00C8403F">
        <w:rPr>
          <w:rFonts w:eastAsia="Calibri"/>
          <w:sz w:val="22"/>
          <w:szCs w:val="22"/>
        </w:rPr>
        <w:t>фактуры (</w:t>
      </w:r>
      <w:r w:rsidRPr="00C8403F">
        <w:rPr>
          <w:rFonts w:eastAsia="Calibri"/>
          <w:i/>
          <w:sz w:val="22"/>
          <w:szCs w:val="22"/>
        </w:rPr>
        <w:t xml:space="preserve">не распространяется на Поставщика, не являющегося плательщиком НДС), </w:t>
      </w:r>
      <w:r w:rsidRPr="00C8403F">
        <w:rPr>
          <w:rFonts w:eastAsia="Calibri"/>
          <w:sz w:val="22"/>
          <w:szCs w:val="22"/>
        </w:rPr>
        <w:t>квитанции</w:t>
      </w:r>
      <w:r w:rsidRPr="005B3682">
        <w:rPr>
          <w:rFonts w:eastAsia="Calibri"/>
          <w:sz w:val="22"/>
          <w:szCs w:val="22"/>
        </w:rPr>
        <w:t xml:space="preserve"> формы ЗПП-13, спецификации, акты приема-передачи и т.д.);</w:t>
      </w:r>
    </w:p>
    <w:p w:rsidRPr="005B3682" w:rsidR="005B3682" w:rsidP="005B3682" w:rsidRDefault="005B3682" w14:paraId="35445CE1" w14:textId="77777777">
      <w:pPr>
        <w:ind w:right="-1" w:firstLine="567"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- Товар, поставляемый по настоящему Договору, принадлежит Поставщику на праве собственности;</w:t>
      </w:r>
    </w:p>
    <w:p w:rsidRPr="00031140" w:rsidR="005B3682" w:rsidP="005B3682" w:rsidRDefault="005B3682" w14:paraId="1AABE886" w14:textId="77777777">
      <w:pPr>
        <w:ind w:right="-1" w:firstLine="567"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- Товар, поставляемый по настоящему Договору, является Товаром, приобретенным Поставщиком непосредственно у сельхозпроизводителя данного Тов</w:t>
      </w:r>
      <w:r w:rsidRPr="00031140">
        <w:rPr>
          <w:rFonts w:eastAsia="Calibri"/>
          <w:sz w:val="22"/>
          <w:szCs w:val="22"/>
        </w:rPr>
        <w:t xml:space="preserve">ара </w:t>
      </w:r>
      <w:r w:rsidRPr="00031140">
        <w:rPr>
          <w:rFonts w:eastAsia="Calibri"/>
          <w:i/>
          <w:sz w:val="22"/>
          <w:szCs w:val="22"/>
        </w:rPr>
        <w:t>(если поставке подлежит сельскохозяйственный Товар);</w:t>
      </w:r>
    </w:p>
    <w:p w:rsidRPr="005B3682" w:rsidR="005B3682" w:rsidP="005B3682" w:rsidRDefault="005B3682" w14:paraId="50042CC7" w14:textId="77777777">
      <w:pPr>
        <w:ind w:right="-1" w:firstLine="567"/>
        <w:jc w:val="both"/>
        <w:rPr>
          <w:rFonts w:eastAsia="Calibri"/>
          <w:sz w:val="22"/>
          <w:szCs w:val="22"/>
        </w:rPr>
      </w:pPr>
      <w:r w:rsidRPr="00031140">
        <w:rPr>
          <w:rFonts w:eastAsia="Calibri"/>
          <w:sz w:val="22"/>
          <w:szCs w:val="22"/>
        </w:rPr>
        <w:t xml:space="preserve">- Товар, поставляемый по настоящему Договору, является Товаром, приобретенным Поставщиком непосредственно у производителя данного Товара </w:t>
      </w:r>
      <w:r w:rsidRPr="00031140">
        <w:rPr>
          <w:rFonts w:eastAsia="Calibri"/>
          <w:i/>
          <w:sz w:val="22"/>
          <w:szCs w:val="22"/>
        </w:rPr>
        <w:t>(если поставке подлежит Товар, не являющийся сельскохозяйственным).</w:t>
      </w:r>
    </w:p>
    <w:p w:rsidRPr="005B3682" w:rsidR="005B3682" w:rsidP="005B3682" w:rsidRDefault="005B3682" w14:paraId="4B36AECD" w14:textId="77777777">
      <w:pPr>
        <w:ind w:right="-1" w:firstLine="567"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 xml:space="preserve">1.3. В случае если Поставщик не является собственником Товара, то Поставщик, как агент (комиссионер) имеет все необходимые в соответствии с действующим законодательством </w:t>
      </w:r>
      <w:r w:rsidRPr="00031140">
        <w:rPr>
          <w:rFonts w:eastAsia="Calibri"/>
          <w:sz w:val="22"/>
          <w:szCs w:val="22"/>
        </w:rPr>
        <w:t>РФ п</w:t>
      </w:r>
      <w:r w:rsidRPr="005B3682">
        <w:rPr>
          <w:rFonts w:eastAsia="Calibri"/>
          <w:sz w:val="22"/>
          <w:szCs w:val="22"/>
        </w:rPr>
        <w:t>олномочия для заключения настоящего Договора и поставки Товара и гарантирует наличие документов соответствующей отчетности. Товар и права на него не являются предметом спора, в отношении Товара или прав на него не заключено каких-либо иных сделок и не имеется иных обременений (арест и др.), препятствующих надлежащему исполнению настоящего Договора.</w:t>
      </w:r>
    </w:p>
    <w:p w:rsidRPr="005B3682" w:rsidR="005B3682" w:rsidP="005B3682" w:rsidRDefault="005B3682" w14:paraId="0BDCC684" w14:textId="77777777">
      <w:pPr>
        <w:ind w:right="-1" w:firstLine="567"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 xml:space="preserve">1.4. Поставщик обязуется по первому требованию Покупателя и/или налоговых органов в соответствии с действующим законодательством РФ (в т.ч. встречная налоговая проверка) предоставить надлежащим образом </w:t>
      </w:r>
      <w:r w:rsidRPr="005B3682">
        <w:rPr>
          <w:rFonts w:eastAsia="Calibri"/>
          <w:sz w:val="22"/>
          <w:szCs w:val="22"/>
        </w:rPr>
        <w:lastRenderedPageBreak/>
        <w:t>заверенные копии документов, относящихся к поставке Товара по настоящему Договору и подтверждающих гарантии и заверения, указанные в настоящем Договоре, в установленный Договором или законом, срок.</w:t>
      </w:r>
    </w:p>
    <w:p w:rsidRPr="005B3682" w:rsidR="005B3682" w:rsidP="005B3682" w:rsidRDefault="005B3682" w14:paraId="2FB879D7" w14:textId="6AD0E3CE">
      <w:pPr>
        <w:ind w:right="-1" w:firstLine="567"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 xml:space="preserve">1.5. </w:t>
      </w:r>
      <w:r w:rsidRPr="00D939F0">
        <w:rPr>
          <w:rFonts w:eastAsia="Calibri"/>
          <w:sz w:val="22"/>
          <w:szCs w:val="22"/>
        </w:rPr>
        <w:t>Если Поставщик является плательщиком НДС, он</w:t>
      </w:r>
      <w:r w:rsidRPr="005B3682">
        <w:rPr>
          <w:rFonts w:eastAsia="Calibri"/>
          <w:sz w:val="22"/>
          <w:szCs w:val="22"/>
        </w:rPr>
        <w:t xml:space="preserve"> гарантирует, что предоставил в территориальный налоговый орган по месту своей регистрации Согласие на признание сведений, составляющих налоговую тайну, общедоступными, в соответствии с </w:t>
      </w:r>
      <w:proofErr w:type="spellStart"/>
      <w:r w:rsidRPr="005B3682">
        <w:rPr>
          <w:rFonts w:eastAsia="Calibri"/>
          <w:sz w:val="22"/>
          <w:szCs w:val="22"/>
        </w:rPr>
        <w:t>пп</w:t>
      </w:r>
      <w:proofErr w:type="spellEnd"/>
      <w:r w:rsidRPr="005B3682">
        <w:rPr>
          <w:rFonts w:eastAsia="Calibri"/>
          <w:sz w:val="22"/>
          <w:szCs w:val="22"/>
        </w:rPr>
        <w:t>. 1 п. 1 с</w:t>
      </w:r>
      <w:r w:rsidR="00D939F0">
        <w:rPr>
          <w:rFonts w:eastAsia="Calibri"/>
          <w:sz w:val="22"/>
          <w:szCs w:val="22"/>
        </w:rPr>
        <w:t>т</w:t>
      </w:r>
      <w:r w:rsidRPr="005B3682">
        <w:rPr>
          <w:rFonts w:eastAsia="Calibri"/>
          <w:sz w:val="22"/>
          <w:szCs w:val="22"/>
        </w:rPr>
        <w:t>. 102 НК РФ по форме, утвержденной Приказом ФНС России от 15.11.2016 № ММВ-7-17/615@, в отношении сведений о наличии (урегулировании/неурегулировании) несформированного источника по цепочке поставщиков товаров (работ/услуг) для принятия к вычету сумм НДС сроком действия с начала календарного квартала, в котором заключен настоящий Договор, бессрочно.</w:t>
      </w:r>
    </w:p>
    <w:p w:rsidRPr="005B3682" w:rsidR="005B3682" w:rsidP="005B3682" w:rsidRDefault="005B3682" w14:paraId="5326F64F" w14:textId="77777777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 xml:space="preserve">При получении Уведомления от Покупателя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устранить такие признаки в течение 1 месяца с момента получения указанного Уведомления. </w:t>
      </w:r>
    </w:p>
    <w:p w:rsidRPr="005B3682" w:rsidR="005B3682" w:rsidP="005B3682" w:rsidRDefault="005B3682" w14:paraId="18C4204D" w14:textId="77777777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 xml:space="preserve">При этом, стороны определяют следующее: </w:t>
      </w:r>
    </w:p>
    <w:p w:rsidRPr="005B3682" w:rsidR="005B3682" w:rsidP="005B3682" w:rsidRDefault="005B3682" w14:paraId="3717D728" w14:textId="77777777">
      <w:pPr>
        <w:snapToGrid w:val="0"/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Наличие признаков несформированного источника для принятия к вычету сумм НДС определяется по цепочке поставщиков товаров (работ, услуг), не ограничиваясь прямой сделкой с Поставщиком по настоящему Договору, но и в ситуации, когда Поставщик или его контрагенты не обеспечили наличие источника для применения вычета по НДС по сделкам в цепочке (цепочке движения товаров, работ, услуг).</w:t>
      </w:r>
    </w:p>
    <w:p w:rsidRPr="005B3682" w:rsidR="005B3682" w:rsidP="005B3682" w:rsidRDefault="005B3682" w14:paraId="28A5E150" w14:textId="77777777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 xml:space="preserve">При определении несформированного источника для принятия к вычету сумм НДС под поставщиком (исполнителем, подрядчиком) так же понимается агент/комиссионер, а под </w:t>
      </w:r>
      <w:proofErr w:type="spellStart"/>
      <w:r w:rsidRPr="005B3682">
        <w:rPr>
          <w:rFonts w:eastAsia="Calibri"/>
          <w:sz w:val="22"/>
          <w:szCs w:val="22"/>
        </w:rPr>
        <w:t>неотражением</w:t>
      </w:r>
      <w:proofErr w:type="spellEnd"/>
      <w:r w:rsidRPr="005B3682">
        <w:rPr>
          <w:rFonts w:eastAsia="Calibri"/>
          <w:sz w:val="22"/>
          <w:szCs w:val="22"/>
        </w:rPr>
        <w:t xml:space="preserve"> операций в налоговой декларации по НДС в таком случае – в том числе, </w:t>
      </w:r>
      <w:proofErr w:type="spellStart"/>
      <w:r w:rsidRPr="005B3682">
        <w:rPr>
          <w:rFonts w:eastAsia="Calibri"/>
          <w:sz w:val="22"/>
          <w:szCs w:val="22"/>
        </w:rPr>
        <w:t>неотражение</w:t>
      </w:r>
      <w:proofErr w:type="spellEnd"/>
      <w:r w:rsidRPr="005B3682">
        <w:rPr>
          <w:rFonts w:eastAsia="Calibri"/>
          <w:sz w:val="22"/>
          <w:szCs w:val="22"/>
        </w:rPr>
        <w:t xml:space="preserve"> операций в журнале учета полученных и выставленных счетов-фактур.</w:t>
      </w:r>
    </w:p>
    <w:p w:rsidRPr="005B3682" w:rsidR="005B3682" w:rsidP="005B3682" w:rsidRDefault="005B3682" w14:paraId="7EC19459" w14:textId="77777777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обеспечения Поставщиком формирования в бюджете источника для применения Покупателем вычета по НДС в сумме, уплаченной Поставщику по настоящему Договору в составе стоимости Товара, т.е. путем надлежащего декларирования и уплаты соответствующей суммы НДС в бюджет.</w:t>
      </w:r>
    </w:p>
    <w:p w:rsidRPr="005B3682" w:rsidR="005B3682" w:rsidP="005B3682" w:rsidRDefault="005B3682" w14:paraId="636515D0" w14:textId="77777777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Если Поставщик не устранит признаки несформированного по цепочке хозяйственных операций с участием Поставщика источника для принятия Покупателем к вычету сумм НДС в указанный срок, Поставщик обязуется возместить имущественные потери Покупателя (и/или третьих лиц), в том числе потери, вызванные предъявлением требований органами государственной власти к Покупателю или к третьему лицу.</w:t>
      </w:r>
    </w:p>
    <w:p w:rsidRPr="005B3682" w:rsidR="005B3682" w:rsidP="005B3682" w:rsidRDefault="005B3682" w14:paraId="3802B397" w14:textId="77777777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Имущественные потери Покупателя, подлежащие возмещению Поставщиком, вследствие не устранения признаков несформированного по цепочке хозяйственных операций с участием Поставщика источника для принятия Покупателем к вычету сумм НДС определяются в размере:</w:t>
      </w:r>
    </w:p>
    <w:p w:rsidRPr="005B3682" w:rsidR="005B3682" w:rsidP="005B3682" w:rsidRDefault="005B3682" w14:paraId="5AB07854" w14:textId="77777777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- сумм, уплаченных Покупателем в бюджет вследствие добровольного отказа Покупателя от применения вычета НДС по операциям с Поставщиком;</w:t>
      </w:r>
    </w:p>
    <w:p w:rsidRPr="005B3682" w:rsidR="005B3682" w:rsidP="005B3682" w:rsidRDefault="005B3682" w14:paraId="3F050B81" w14:textId="77777777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- сумм, указанных в требованиях органов власти, предъявленных к Покупателю или к третьему лицу, прямо или косвенно приобретшему Товар (работу, услугу) по цепочке взаимоотношений с Покупателем.</w:t>
      </w:r>
    </w:p>
    <w:p w:rsidRPr="005B3682" w:rsidR="005B3682" w:rsidP="005B3682" w:rsidRDefault="005B3682" w14:paraId="3F97174D" w14:textId="77777777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Поставщик в срок не более 5 (Пяти) банковских дней с момента получения соответствующего требования от Покупателя, обязан возместить указанные имущественные потери Покупателю. Покупатель вправе удержать сумму возмещения потерь из иных расчетов по любым сделкам с Поставщиком.</w:t>
      </w:r>
    </w:p>
    <w:p w:rsidRPr="005B3682" w:rsidR="005B3682" w:rsidP="005B3682" w:rsidRDefault="005B3682" w14:paraId="2265AABC" w14:textId="77777777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D939F0">
        <w:rPr>
          <w:rFonts w:eastAsia="Calibri"/>
          <w:sz w:val="22"/>
          <w:szCs w:val="22"/>
        </w:rPr>
        <w:t>Положение п. 1.5. настоящего Приложения не распространяется на Поставщика, не являющегося плательщиком НДС.</w:t>
      </w:r>
    </w:p>
    <w:p w:rsidRPr="005B3682" w:rsidR="005B3682" w:rsidP="005B3682" w:rsidRDefault="005B3682" w14:paraId="3153A5E5" w14:textId="77777777">
      <w:pPr>
        <w:ind w:right="-1" w:firstLine="567"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1.6. Поставщик обязуется возместить Покупателю в т.ч. убытки, понесенные последним вследствие нарушения Поставщиком указанных в Договоре гарантий и заверений и/или допущенных Поставщиком нарушений (в т.ч. налогового законодательства), отраженных в решениях налоговых органов, в размере:</w:t>
      </w:r>
    </w:p>
    <w:p w:rsidRPr="00A547FE" w:rsidR="005B3682" w:rsidP="005B3682" w:rsidRDefault="005B3682" w14:paraId="7110137C" w14:textId="6D04A572">
      <w:pPr>
        <w:ind w:right="-1" w:firstLine="567"/>
        <w:contextualSpacing/>
        <w:jc w:val="both"/>
        <w:rPr>
          <w:rFonts w:eastAsia="Calibri"/>
          <w:sz w:val="22"/>
          <w:szCs w:val="22"/>
          <w:lang w:eastAsia="ru-RU"/>
        </w:rPr>
      </w:pPr>
      <w:r w:rsidRPr="005B3682">
        <w:rPr>
          <w:rFonts w:eastAsia="Calibri"/>
          <w:sz w:val="22"/>
          <w:szCs w:val="22"/>
        </w:rPr>
        <w:t xml:space="preserve">- сумм, уплаченных Покупателем в бюджет на основании решений (требований) налоговых органов о </w:t>
      </w:r>
      <w:r w:rsidRPr="00A547FE">
        <w:rPr>
          <w:rFonts w:eastAsia="Calibri"/>
          <w:sz w:val="22"/>
          <w:szCs w:val="22"/>
        </w:rPr>
        <w:t>доначислении налогов (в т.ч. решений об отказе в применении налоговых вычетов), решений (требований) об уплате пеней и штрафов на указанный размер доначисленных налогов;</w:t>
      </w:r>
    </w:p>
    <w:p w:rsidRPr="00A547FE" w:rsidR="005B3682" w:rsidP="005B3682" w:rsidRDefault="005B3682" w14:paraId="10C87F53" w14:textId="25BE1E0E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A547FE">
        <w:rPr>
          <w:rFonts w:eastAsia="Calibri"/>
          <w:sz w:val="22"/>
          <w:szCs w:val="22"/>
        </w:rPr>
        <w:t>- сумм, возмещенных Покупателем иным лицам, прямо или косвенно приобретшим Товар у Покупателя, уплаченных ими в бюджет на основании соответствующих решений (требований) налоговых органов (о доначислении и уплате налогов в бюджет, об уплате пеней и штрафов на размер доначисленных налогов).</w:t>
      </w:r>
    </w:p>
    <w:p w:rsidRPr="00A547FE" w:rsidR="005B3682" w:rsidP="005B3682" w:rsidRDefault="005B3682" w14:paraId="76C94F9E" w14:textId="4DE2AA01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A547FE">
        <w:rPr>
          <w:rFonts w:eastAsia="Calibri"/>
          <w:sz w:val="22"/>
          <w:szCs w:val="22"/>
        </w:rPr>
        <w:t>1.7. Поставщик, нарушивший изложенные в настоящем Приложении гарантии и заверения, возмещает Покупателю, помимо о</w:t>
      </w:r>
      <w:r w:rsidR="000317DE">
        <w:rPr>
          <w:rFonts w:eastAsia="Calibri"/>
          <w:sz w:val="22"/>
          <w:szCs w:val="22"/>
        </w:rPr>
        <w:t>бо</w:t>
      </w:r>
      <w:r w:rsidRPr="00A547FE">
        <w:rPr>
          <w:rFonts w:eastAsia="Calibri"/>
          <w:sz w:val="22"/>
          <w:szCs w:val="22"/>
        </w:rPr>
        <w:t>значенных выше сумм, все убытки, вызванные таким нарушением.</w:t>
      </w:r>
    </w:p>
    <w:p w:rsidRPr="005B3682" w:rsidR="005B3682" w:rsidP="005B3682" w:rsidRDefault="005B3682" w14:paraId="240050A5" w14:textId="6325D36B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A547FE">
        <w:rPr>
          <w:rFonts w:eastAsia="Calibri"/>
          <w:sz w:val="22"/>
          <w:szCs w:val="22"/>
        </w:rPr>
        <w:t>1.8. Поставщик обязуется компенсировать Покупателю все понесенные убытки (в т.ч. доначисленный налог, штраф, пеня и т.д.) в 5-дневный срок с момента получения</w:t>
      </w:r>
      <w:r w:rsidRPr="005B3682">
        <w:rPr>
          <w:rFonts w:eastAsia="Calibri"/>
          <w:sz w:val="22"/>
          <w:szCs w:val="22"/>
        </w:rPr>
        <w:t xml:space="preserve"> от Покупателя соответствующего требования. Покупатель вправе удержать сумму возмещения потерь из иных расчетов по любым сделкам с Поставщиком.</w:t>
      </w:r>
    </w:p>
    <w:p w:rsidRPr="005B3682" w:rsidR="005B3682" w:rsidP="005B3682" w:rsidRDefault="005B3682" w14:paraId="3B228150" w14:textId="77777777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lastRenderedPageBreak/>
        <w:t xml:space="preserve">1.9. В подтверждение заверений, гарантий, при заключении Договора Поставщик предоставляет Покупателю копии нижеперечисленных документов, заверенные подписью уполномоченного лица Поставщика и его </w:t>
      </w:r>
      <w:r w:rsidRPr="002B4A38">
        <w:rPr>
          <w:rFonts w:eastAsia="Calibri"/>
          <w:sz w:val="22"/>
          <w:szCs w:val="22"/>
        </w:rPr>
        <w:t xml:space="preserve">печатью (нужное отметить </w:t>
      </w:r>
      <w:proofErr w:type="gramStart"/>
      <w:r w:rsidRPr="002B4A38">
        <w:rPr>
          <w:rFonts w:eastAsia="Calibri"/>
          <w:sz w:val="22"/>
          <w:szCs w:val="22"/>
          <w:bdr w:val="single" w:color="auto" w:sz="4" w:space="0"/>
        </w:rPr>
        <w:t>v</w:t>
      </w:r>
      <w:r w:rsidRPr="002B4A38">
        <w:rPr>
          <w:rFonts w:eastAsia="Calibri"/>
          <w:sz w:val="22"/>
          <w:szCs w:val="22"/>
        </w:rPr>
        <w:t xml:space="preserve"> )</w:t>
      </w:r>
      <w:proofErr w:type="gramEnd"/>
      <w:r w:rsidRPr="002B4A38">
        <w:rPr>
          <w:rFonts w:eastAsia="Calibri"/>
          <w:sz w:val="22"/>
          <w:szCs w:val="22"/>
        </w:rPr>
        <w:t xml:space="preserve">: </w:t>
      </w:r>
    </w:p>
    <w:p w:rsidRPr="005B3682" w:rsidR="005B3682" w:rsidP="005B3682" w:rsidRDefault="005B3682" w14:paraId="35C7BCD2" w14:textId="77777777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4A38">
        <w:rPr>
          <w:rFonts w:ascii="Times New Roman" w:hAnsi="Times New Roman" w:eastAsia="Times New Roman" w:cs="Times New Roman"/>
          <w:sz w:val="22"/>
          <w:szCs w:val="22"/>
          <w:highlight w:val="yellow"/>
        </w:rPr>
        <w:t>·</w:t>
      </w:r>
      <w:r w:rsidRPr="005B3682">
        <w:rPr>
          <w:rFonts w:eastAsia="Calibri"/>
          <w:sz w:val="22"/>
          <w:szCs w:val="22"/>
        </w:rPr>
        <w:t xml:space="preserve"> свидетельство о государственной регистрации в Едином государственном реестре юридических лиц (индивидуальных предпринимателей); </w:t>
      </w:r>
    </w:p>
    <w:p w:rsidRPr="005B3682" w:rsidR="005B3682" w:rsidP="005B3682" w:rsidRDefault="005B3682" w14:paraId="4AA38733" w14:textId="77777777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4A38">
        <w:rPr>
          <w:rFonts w:ascii="Times New Roman" w:hAnsi="Times New Roman" w:eastAsia="Times New Roman" w:cs="Times New Roman"/>
          <w:sz w:val="22"/>
          <w:szCs w:val="22"/>
          <w:highlight w:val="yellow"/>
        </w:rPr>
        <w:t>·</w:t>
      </w:r>
      <w:r w:rsidRPr="005B3682">
        <w:rPr>
          <w:rFonts w:eastAsia="Calibri"/>
          <w:sz w:val="22"/>
          <w:szCs w:val="22"/>
        </w:rPr>
        <w:t xml:space="preserve"> свидетельство о постановке на налоговый учет (ИНН); </w:t>
      </w:r>
    </w:p>
    <w:p w:rsidRPr="005B3682" w:rsidR="005B3682" w:rsidP="005B3682" w:rsidRDefault="005B3682" w14:paraId="7E86913B" w14:textId="77777777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4A38">
        <w:rPr>
          <w:rFonts w:ascii="Times New Roman" w:hAnsi="Times New Roman" w:eastAsia="Times New Roman" w:cs="Times New Roman"/>
          <w:sz w:val="22"/>
          <w:szCs w:val="22"/>
          <w:highlight w:val="yellow"/>
        </w:rPr>
        <w:t>·</w:t>
      </w:r>
      <w:r w:rsidRPr="005B3682">
        <w:rPr>
          <w:rFonts w:eastAsia="Calibri"/>
          <w:sz w:val="22"/>
          <w:szCs w:val="22"/>
        </w:rPr>
        <w:t xml:space="preserve"> учредительные документы (устав, учредительный договор); </w:t>
      </w:r>
    </w:p>
    <w:p w:rsidRPr="005B3682" w:rsidR="005B3682" w:rsidP="005B3682" w:rsidRDefault="005B3682" w14:paraId="0B7E7F3F" w14:textId="77777777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4A38">
        <w:rPr>
          <w:rFonts w:ascii="Times New Roman" w:hAnsi="Times New Roman" w:eastAsia="Times New Roman" w:cs="Times New Roman"/>
          <w:sz w:val="22"/>
          <w:szCs w:val="22"/>
          <w:highlight w:val="yellow"/>
        </w:rPr>
        <w:t>·</w:t>
      </w:r>
      <w:r w:rsidRPr="005B3682">
        <w:rPr>
          <w:rFonts w:eastAsia="Calibri"/>
          <w:sz w:val="22"/>
          <w:szCs w:val="22"/>
        </w:rPr>
        <w:t xml:space="preserve"> протокол (решение) о назначении руководителя организации; </w:t>
      </w:r>
    </w:p>
    <w:p w:rsidRPr="005B3682" w:rsidR="005B3682" w:rsidP="005B3682" w:rsidRDefault="005B3682" w14:paraId="0EE43C47" w14:textId="77777777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4A38">
        <w:rPr>
          <w:rFonts w:ascii="Times New Roman" w:hAnsi="Times New Roman" w:eastAsia="Times New Roman" w:cs="Times New Roman"/>
          <w:sz w:val="22"/>
          <w:szCs w:val="22"/>
          <w:highlight w:val="yellow"/>
        </w:rPr>
        <w:t>·</w:t>
      </w:r>
      <w:r w:rsidRPr="005B3682">
        <w:rPr>
          <w:rFonts w:eastAsia="Calibri"/>
          <w:sz w:val="22"/>
          <w:szCs w:val="22"/>
        </w:rPr>
        <w:t xml:space="preserve"> выписку из Единого государственного реестра юридических лиц (индивидуальных предпринимателей), датированная не более, чем за один месяц до даты заключения настоящего Договора; </w:t>
      </w:r>
    </w:p>
    <w:p w:rsidRPr="005B3682" w:rsidR="005B3682" w:rsidP="005B3682" w:rsidRDefault="005B3682" w14:paraId="64E91F98" w14:textId="77777777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4A38">
        <w:rPr>
          <w:rFonts w:ascii="Times New Roman" w:hAnsi="Times New Roman" w:eastAsia="Times New Roman" w:cs="Times New Roman"/>
          <w:sz w:val="22"/>
          <w:szCs w:val="22"/>
          <w:highlight w:val="yellow"/>
        </w:rPr>
        <w:t>·</w:t>
      </w:r>
      <w:r w:rsidRPr="005B3682">
        <w:rPr>
          <w:rFonts w:eastAsia="Calibri"/>
          <w:sz w:val="22"/>
          <w:szCs w:val="22"/>
        </w:rPr>
        <w:t xml:space="preserve"> в случае, если Договор подписывает представитель по доверенности – копию соответствующей доверенности; </w:t>
      </w:r>
    </w:p>
    <w:p w:rsidRPr="005B3682" w:rsidR="005B3682" w:rsidP="005B3682" w:rsidRDefault="005B3682" w14:paraId="5E6E0613" w14:textId="77777777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4A38">
        <w:rPr>
          <w:rFonts w:ascii="Times New Roman" w:hAnsi="Times New Roman" w:eastAsia="Times New Roman" w:cs="Times New Roman"/>
          <w:sz w:val="22"/>
          <w:szCs w:val="22"/>
          <w:highlight w:val="yellow"/>
        </w:rPr>
        <w:t>·</w:t>
      </w:r>
      <w:r w:rsidRPr="005B3682">
        <w:rPr>
          <w:rFonts w:eastAsia="Calibri"/>
          <w:sz w:val="22"/>
          <w:szCs w:val="22"/>
        </w:rPr>
        <w:t xml:space="preserve"> </w:t>
      </w:r>
      <w:r w:rsidRPr="002B4A38">
        <w:rPr>
          <w:rFonts w:eastAsia="Calibri"/>
          <w:sz w:val="22"/>
          <w:szCs w:val="22"/>
        </w:rPr>
        <w:t>если Поставщик является плательщиком НДС - копию</w:t>
      </w:r>
      <w:r w:rsidRPr="005B3682">
        <w:rPr>
          <w:rFonts w:eastAsia="Calibri"/>
          <w:sz w:val="22"/>
          <w:szCs w:val="22"/>
        </w:rPr>
        <w:t xml:space="preserve"> налоговой декларации по налогу на добавленную стоимость за последний налоговый период (все разделы согласно установленной форме декларации) с извещением о вводе сведений, подтверждающим получение декларации налоговым органом (и/или квитанции о приеме декларации в электронном виде), либо справка о состоянии расчетов с бюджетом и внебюджетными фондами по установленной форме, датированная не более, чем за один месяц до даты заключения Договора; </w:t>
      </w:r>
    </w:p>
    <w:p w:rsidRPr="005B3682" w:rsidR="005B3682" w:rsidP="005B3682" w:rsidRDefault="005B3682" w14:paraId="3DEBEA68" w14:textId="77777777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4A232A">
        <w:rPr>
          <w:rFonts w:ascii="Times New Roman" w:hAnsi="Times New Roman" w:eastAsia="Times New Roman" w:cs="Times New Roman"/>
          <w:sz w:val="22"/>
          <w:szCs w:val="22"/>
          <w:highlight w:val="yellow"/>
        </w:rPr>
        <w:t>·</w:t>
      </w:r>
      <w:r w:rsidRPr="005B3682">
        <w:rPr>
          <w:rFonts w:eastAsia="Calibri"/>
          <w:sz w:val="22"/>
          <w:szCs w:val="22"/>
        </w:rPr>
        <w:t xml:space="preserve"> при применении Поставщиком специального налогового режима (в частности, предусматривающего освобождение от НДС) – информационное письмо по форме 26.1-6 (при применении ЕСХН) или 26.2-7 (при применении УСН), датированное не более, чем за один месяц до даты заключения Договора, либо налоговая декларация по соответствующему (единому) налогу за последний налоговый период с подтверждением получения декларации налоговым органом; </w:t>
      </w:r>
    </w:p>
    <w:p w:rsidRPr="005B3682" w:rsidR="005B3682" w:rsidP="005B3682" w:rsidRDefault="005B3682" w14:paraId="1E8C7A04" w14:textId="6211D701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4A232A">
        <w:rPr>
          <w:rFonts w:ascii="Times New Roman" w:hAnsi="Times New Roman" w:eastAsia="Times New Roman" w:cs="Times New Roman"/>
          <w:sz w:val="22"/>
          <w:szCs w:val="22"/>
          <w:highlight w:val="yellow"/>
        </w:rPr>
        <w:t>·</w:t>
      </w:r>
      <w:r w:rsidRPr="005B3682">
        <w:rPr>
          <w:rFonts w:eastAsia="Calibri"/>
          <w:sz w:val="22"/>
          <w:szCs w:val="22"/>
        </w:rPr>
        <w:t xml:space="preserve"> лицензии, государственные разрешения</w:t>
      </w:r>
      <w:r w:rsidR="005F619F">
        <w:rPr>
          <w:rFonts w:eastAsia="Calibri"/>
          <w:sz w:val="22"/>
          <w:szCs w:val="22"/>
        </w:rPr>
        <w:t>,</w:t>
      </w:r>
      <w:r w:rsidRPr="005B3682">
        <w:rPr>
          <w:rFonts w:eastAsia="Calibri"/>
          <w:sz w:val="22"/>
          <w:szCs w:val="22"/>
        </w:rPr>
        <w:t xml:space="preserve"> свидетельства СРО, выданные контрагенту, если деятельность Поставщика подлежит лицензированию; </w:t>
      </w:r>
    </w:p>
    <w:p w:rsidRPr="005B3682" w:rsidR="005B3682" w:rsidP="005B3682" w:rsidRDefault="005B3682" w14:paraId="0E31A3F4" w14:textId="77777777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4A232A">
        <w:rPr>
          <w:rFonts w:ascii="Times New Roman" w:hAnsi="Times New Roman" w:eastAsia="Times New Roman" w:cs="Times New Roman"/>
          <w:sz w:val="22"/>
          <w:szCs w:val="22"/>
          <w:highlight w:val="yellow"/>
        </w:rPr>
        <w:t>·</w:t>
      </w:r>
      <w:r w:rsidRPr="005B3682">
        <w:rPr>
          <w:rFonts w:eastAsia="Calibri"/>
          <w:sz w:val="22"/>
          <w:szCs w:val="22"/>
        </w:rPr>
        <w:t xml:space="preserve"> паспорт гражданина, если Поставщик является физическим лицом, в том числе, зарегистрированном в качестве индивидуального предпринимателя; </w:t>
      </w:r>
    </w:p>
    <w:p w:rsidRPr="005B3682" w:rsidR="005B3682" w:rsidP="005B3682" w:rsidRDefault="005B3682" w14:paraId="216B7978" w14:textId="77777777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4A232A">
        <w:rPr>
          <w:rFonts w:ascii="Times New Roman" w:hAnsi="Times New Roman" w:eastAsia="Times New Roman" w:cs="Times New Roman"/>
          <w:sz w:val="22"/>
          <w:szCs w:val="22"/>
          <w:highlight w:val="yellow"/>
        </w:rPr>
        <w:t>·</w:t>
      </w:r>
      <w:r w:rsidRPr="005B3682">
        <w:rPr>
          <w:rFonts w:eastAsia="Calibri"/>
          <w:sz w:val="22"/>
          <w:szCs w:val="22"/>
        </w:rPr>
        <w:t xml:space="preserve"> согласование (решение об одобрении) соответствующего органа юридического лица – Поставщика о совершении сделки, в случаях, когда такое согласование (одобрение) предусмотрено законодательством или учредительными документами контрагента. </w:t>
      </w:r>
    </w:p>
    <w:p w:rsidRPr="005B3682" w:rsidR="005B3682" w:rsidP="005B3682" w:rsidRDefault="005B3682" w14:paraId="331FC26B" w14:textId="391AF611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Если Поставщик зарегистрирован в качестве юридического лица</w:t>
      </w:r>
      <w:r w:rsidR="00394C7E">
        <w:rPr>
          <w:rFonts w:eastAsia="Calibri"/>
          <w:sz w:val="22"/>
          <w:szCs w:val="22"/>
        </w:rPr>
        <w:t>,</w:t>
      </w:r>
      <w:r w:rsidRPr="005B3682">
        <w:rPr>
          <w:rFonts w:eastAsia="Calibri"/>
          <w:sz w:val="22"/>
          <w:szCs w:val="22"/>
        </w:rPr>
        <w:t xml:space="preserve"> индивидуального предпринимателя за пределами Российской Федерации, перечень предоставляемых документов может быть установлен Сторонами в дополнительном соглашении к настоящему Договору.</w:t>
      </w:r>
    </w:p>
    <w:p w:rsidRPr="005B3682" w:rsidR="005B3682" w:rsidP="005B3682" w:rsidRDefault="005B3682" w14:paraId="647243D5" w14:textId="64919041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5B3682">
        <w:rPr>
          <w:rFonts w:eastAsia="Calibri"/>
          <w:sz w:val="22"/>
          <w:szCs w:val="22"/>
        </w:rPr>
        <w:t>1.10. Настоящее Приложение является нео</w:t>
      </w:r>
      <w:r w:rsidR="00610D2B">
        <w:rPr>
          <w:rFonts w:eastAsia="Calibri"/>
          <w:sz w:val="22"/>
          <w:szCs w:val="22"/>
        </w:rPr>
        <w:t>т</w:t>
      </w:r>
      <w:r w:rsidRPr="005B3682">
        <w:rPr>
          <w:rFonts w:eastAsia="Calibri"/>
          <w:sz w:val="22"/>
          <w:szCs w:val="22"/>
        </w:rPr>
        <w:t>ъемлемой частью Договор</w:t>
      </w:r>
      <w:r w:rsidRPr="00394C7E">
        <w:rPr>
          <w:rFonts w:eastAsia="Calibri"/>
          <w:sz w:val="22"/>
          <w:szCs w:val="22"/>
        </w:rPr>
        <w:t>а</w:t>
      </w:r>
      <w:r w:rsidR="00682CD0">
        <w:rPr>
          <w:rFonts w:eastAsia="Calibri"/>
          <w:sz w:val="22"/>
          <w:szCs w:val="22"/>
        </w:rPr>
        <w:t xml:space="preserve"> поставки №</w:t>
      </w:r>
      <w:r w:rsidRPr="00682CD0" w:rsidR="00682CD0">
        <w:rPr>
          <w:rFonts w:eastAsia="Calibri"/>
          <w:sz w:val="22"/>
          <w:szCs w:val="22"/>
          <w:highlight w:val="yellow"/>
        </w:rPr>
        <w:t>_________</w:t>
      </w:r>
      <w:r w:rsidR="00682CD0">
        <w:rPr>
          <w:rFonts w:eastAsia="Calibri"/>
          <w:sz w:val="22"/>
          <w:szCs w:val="22"/>
        </w:rPr>
        <w:t xml:space="preserve"> от </w:t>
      </w:r>
      <w:r w:rsidRPr="00682CD0" w:rsidR="00682CD0">
        <w:rPr>
          <w:rFonts w:eastAsia="Calibri"/>
          <w:sz w:val="22"/>
          <w:szCs w:val="22"/>
          <w:highlight w:val="yellow"/>
        </w:rPr>
        <w:t>__________</w:t>
      </w:r>
      <w:r w:rsidRPr="00394C7E">
        <w:rPr>
          <w:rFonts w:eastAsia="Calibri"/>
          <w:sz w:val="22"/>
          <w:szCs w:val="22"/>
        </w:rPr>
        <w:t>.</w:t>
      </w:r>
    </w:p>
    <w:p w:rsidRPr="005B3682" w:rsidR="00B254BF" w:rsidP="00101595" w:rsidRDefault="00B254BF" w14:paraId="08C0E007" w14:textId="77777777">
      <w:pPr>
        <w:ind w:right="-1" w:firstLine="425"/>
        <w:contextualSpacing/>
        <w:jc w:val="both"/>
        <w:rPr>
          <w:rFonts w:eastAsia="Calibri"/>
          <w:color w:val="FF0000"/>
          <w:sz w:val="22"/>
          <w:szCs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6A0" w:firstRow="1" w:lastRow="0" w:firstColumn="1" w:lastColumn="0" w:noHBand="1" w:noVBand="1"/>
      </w:tblPr>
      <w:tblGrid>
        <w:gridCol w:w="5385"/>
        <w:gridCol w:w="5385"/>
      </w:tblGrid>
      <w:tr w:rsidRPr="005A5ABC" w:rsidR="0003306E" w:rsidTr="00E7505C" w14:paraId="52C4C201" w14:textId="77777777">
        <w:tc>
          <w:tcPr>
            <w:tcW w:w="5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5A5ABC" w:rsidR="0003306E" w:rsidP="00E7505C" w:rsidRDefault="0003306E" w14:paraId="555D0693" w14:textId="77777777">
            <w:pPr>
              <w:rPr>
                <w:rFonts w:eastAsia="Calibri"/>
                <w:b/>
                <w:bCs/>
                <w:sz w:val="22"/>
                <w:szCs w:val="22"/>
                <w:highlight w:val="yellow"/>
                <w:lang w:eastAsia="en-US"/>
              </w:rPr>
            </w:pPr>
            <w:r w:rsidRPr="002C1F3E">
              <w:rPr>
                <w:rFonts w:eastAsia="Calibri"/>
                <w:b/>
                <w:bCs/>
                <w:sz w:val="22"/>
                <w:szCs w:val="22"/>
              </w:rPr>
              <w:t>Поставщик:</w:t>
            </w:r>
          </w:p>
        </w:tc>
        <w:tc>
          <w:tcPr>
            <w:tcW w:w="5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5A5ABC" w:rsidR="0003306E" w:rsidP="00E7505C" w:rsidRDefault="0003306E" w14:paraId="6CD216E2" w14:textId="77777777">
            <w:pPr>
              <w:rPr>
                <w:rFonts w:eastAsia="Calibri"/>
                <w:b/>
                <w:bCs/>
                <w:sz w:val="22"/>
                <w:szCs w:val="22"/>
                <w:highlight w:val="yellow"/>
              </w:rPr>
            </w:pPr>
            <w:r w:rsidRPr="002C1F3E">
              <w:rPr>
                <w:rFonts w:eastAsia="Calibri"/>
                <w:b/>
                <w:bCs/>
                <w:sz w:val="22"/>
                <w:szCs w:val="22"/>
              </w:rPr>
              <w:t>Покупатель:</w:t>
            </w:r>
          </w:p>
        </w:tc>
      </w:tr>
      <w:tr w:rsidRPr="005A5ABC" w:rsidR="0003306E" w:rsidTr="00E7505C" w14:paraId="76CA81F3" w14:textId="77777777">
        <w:tc>
          <w:tcPr>
            <w:tcW w:w="5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5A5ABC" w:rsidR="0003306E" w:rsidP="00E7505C" w:rsidRDefault="0003306E" w14:paraId="61537B66" w14:textId="77777777">
            <w:pPr>
              <w:rPr>
                <w:rFonts w:eastAsia="Calibri"/>
                <w:b/>
                <w:bCs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b/>
                <w:bCs/>
                <w:sz w:val="22"/>
                <w:szCs w:val="22"/>
                <w:highlight w:val="yellow"/>
              </w:rPr>
              <w:t>___________________________________</w:t>
            </w:r>
          </w:p>
        </w:tc>
        <w:tc>
          <w:tcPr>
            <w:tcW w:w="5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5A5ABC" w:rsidR="0003306E" w:rsidP="00E7505C" w:rsidRDefault="0003306E" w14:paraId="5AB1EC7E" w14:textId="77777777">
            <w:pPr>
              <w:rPr>
                <w:rFonts w:eastAsia="Calibri"/>
                <w:b/>
                <w:bCs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b/>
                <w:bCs/>
                <w:sz w:val="22"/>
                <w:szCs w:val="22"/>
                <w:highlight w:val="yellow"/>
              </w:rPr>
              <w:t>___________________________________-</w:t>
            </w:r>
          </w:p>
        </w:tc>
      </w:tr>
      <w:tr w:rsidRPr="005A5ABC" w:rsidR="0003306E" w:rsidTr="00E7505C" w14:paraId="65469140" w14:textId="77777777">
        <w:tc>
          <w:tcPr>
            <w:tcW w:w="5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5A5ABC" w:rsidR="0003306E" w:rsidP="00E7505C" w:rsidRDefault="0003306E" w14:paraId="51E841DC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Адрес (фактический и юридический) _________</w:t>
            </w:r>
          </w:p>
          <w:p w:rsidRPr="005A5ABC" w:rsidR="0003306E" w:rsidP="00E7505C" w:rsidRDefault="0003306E" w14:paraId="5633750E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ИНН/КПП ____________/_________</w:t>
            </w:r>
          </w:p>
          <w:p w:rsidRPr="005A5ABC" w:rsidR="0003306E" w:rsidP="00E7505C" w:rsidRDefault="0003306E" w14:paraId="0F1E75A7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ОГРН ___________</w:t>
            </w:r>
          </w:p>
          <w:p w:rsidRPr="005A5ABC" w:rsidR="0003306E" w:rsidP="00E7505C" w:rsidRDefault="0003306E" w14:paraId="1E9439CC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ОКПО _____________</w:t>
            </w:r>
          </w:p>
          <w:p w:rsidRPr="005A5ABC" w:rsidR="0003306E" w:rsidP="00E7505C" w:rsidRDefault="0003306E" w14:paraId="377A0E71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Р/с ____________________________</w:t>
            </w:r>
          </w:p>
          <w:p w:rsidRPr="005A5ABC" w:rsidR="0003306E" w:rsidP="00E7505C" w:rsidRDefault="0003306E" w14:paraId="6088DBE4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 xml:space="preserve"> ___________________________ (наименование банка)</w:t>
            </w:r>
          </w:p>
          <w:p w:rsidRPr="005A5ABC" w:rsidR="0003306E" w:rsidP="00E7505C" w:rsidRDefault="0003306E" w14:paraId="7D68A7AB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К/с _________________</w:t>
            </w:r>
          </w:p>
          <w:p w:rsidRPr="005A5ABC" w:rsidR="0003306E" w:rsidP="00E7505C" w:rsidRDefault="0003306E" w14:paraId="32F55644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БИК __________</w:t>
            </w:r>
          </w:p>
          <w:p w:rsidRPr="005A5ABC" w:rsidR="0003306E" w:rsidP="00E7505C" w:rsidRDefault="0003306E" w14:paraId="08FB2E05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Тел.: _______________</w:t>
            </w:r>
          </w:p>
          <w:p w:rsidRPr="005A5ABC" w:rsidR="0003306E" w:rsidP="00E7505C" w:rsidRDefault="0003306E" w14:paraId="27213BF3" w14:textId="77777777">
            <w:pPr>
              <w:jc w:val="both"/>
              <w:rPr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5A5ABC">
              <w:rPr>
                <w:rFonts w:eastAsia="Calibri"/>
                <w:highlight w:val="yellow"/>
              </w:rPr>
              <w:t>Электронная почта: _____________</w:t>
            </w:r>
          </w:p>
          <w:p w:rsidRPr="005A5ABC" w:rsidR="0003306E" w:rsidP="00E7505C" w:rsidRDefault="0003306E" w14:paraId="4105B3B7" w14:textId="77777777">
            <w:pPr>
              <w:rPr>
                <w:color w:val="000000"/>
                <w:sz w:val="22"/>
                <w:szCs w:val="22"/>
                <w:highlight w:val="yellow"/>
              </w:rPr>
            </w:pPr>
          </w:p>
          <w:p w:rsidRPr="005A5ABC" w:rsidR="0003306E" w:rsidP="00E7505C" w:rsidRDefault="0003306E" w14:paraId="12CC568A" w14:textId="77777777">
            <w:pPr>
              <w:rPr>
                <w:rFonts w:ascii="Calibri" w:hAnsi="Calibri" w:eastAsia="Calibri"/>
                <w:sz w:val="22"/>
                <w:szCs w:val="22"/>
                <w:highlight w:val="yellow"/>
              </w:rPr>
            </w:pPr>
            <w:r w:rsidRPr="00394C7E">
              <w:rPr>
                <w:color w:val="000000"/>
                <w:sz w:val="22"/>
                <w:szCs w:val="22"/>
              </w:rPr>
              <w:t>_____________________/</w:t>
            </w:r>
            <w:r w:rsidRPr="005A5ABC">
              <w:rPr>
                <w:color w:val="000000"/>
                <w:sz w:val="22"/>
                <w:szCs w:val="22"/>
                <w:highlight w:val="yellow"/>
              </w:rPr>
              <w:t>_______________</w:t>
            </w:r>
            <w:r w:rsidRPr="00707872">
              <w:rPr>
                <w:color w:val="000000"/>
                <w:sz w:val="22"/>
                <w:szCs w:val="22"/>
              </w:rPr>
              <w:t>/</w:t>
            </w:r>
          </w:p>
          <w:p w:rsidRPr="00394C7E" w:rsidR="0003306E" w:rsidP="00E7505C" w:rsidRDefault="0003306E" w14:paraId="4420A48E" w14:textId="77777777">
            <w:pPr>
              <w:rPr>
                <w:color w:val="000000"/>
                <w:sz w:val="22"/>
                <w:szCs w:val="22"/>
              </w:rPr>
            </w:pPr>
            <w:r w:rsidRPr="00394C7E">
              <w:rPr>
                <w:color w:val="000000"/>
                <w:sz w:val="22"/>
                <w:szCs w:val="22"/>
              </w:rPr>
              <w:t>М.П.</w:t>
            </w:r>
          </w:p>
          <w:p w:rsidRPr="005A5ABC" w:rsidR="0003306E" w:rsidP="00E7505C" w:rsidRDefault="0003306E" w14:paraId="3355ACCF" w14:textId="77777777">
            <w:pPr>
              <w:rPr>
                <w:color w:val="000000"/>
                <w:sz w:val="22"/>
                <w:szCs w:val="22"/>
                <w:highlight w:val="yellow"/>
              </w:rPr>
            </w:pPr>
          </w:p>
          <w:p w:rsidRPr="005A5ABC" w:rsidR="0003306E" w:rsidP="00E7505C" w:rsidRDefault="0003306E" w14:paraId="78D35724" w14:textId="77777777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A5ABC">
              <w:rPr>
                <w:color w:val="000000"/>
                <w:sz w:val="22"/>
                <w:szCs w:val="22"/>
                <w:highlight w:val="yellow"/>
              </w:rPr>
              <w:t>«_____</w:t>
            </w:r>
            <w:proofErr w:type="gramStart"/>
            <w:r w:rsidRPr="005A5ABC">
              <w:rPr>
                <w:color w:val="000000"/>
                <w:sz w:val="22"/>
                <w:szCs w:val="22"/>
                <w:highlight w:val="yellow"/>
              </w:rPr>
              <w:t>_»_</w:t>
            </w:r>
            <w:proofErr w:type="gramEnd"/>
            <w:r w:rsidRPr="005A5ABC">
              <w:rPr>
                <w:color w:val="000000"/>
                <w:sz w:val="22"/>
                <w:szCs w:val="22"/>
                <w:highlight w:val="yellow"/>
              </w:rPr>
              <w:t>_________ 20___ год.</w:t>
            </w:r>
          </w:p>
          <w:p w:rsidRPr="005A5ABC" w:rsidR="0003306E" w:rsidP="00E7505C" w:rsidRDefault="0003306E" w14:paraId="5EC2E707" w14:textId="77777777">
            <w:pPr>
              <w:rPr>
                <w:rFonts w:ascii="Calibri" w:hAnsi="Calibri" w:eastAsia="Calibri"/>
                <w:sz w:val="22"/>
                <w:szCs w:val="22"/>
                <w:highlight w:val="yellow"/>
              </w:rPr>
            </w:pPr>
            <w:r w:rsidRPr="005A5ABC">
              <w:rPr>
                <w:color w:val="000000"/>
                <w:sz w:val="22"/>
                <w:szCs w:val="22"/>
                <w:highlight w:val="yellow"/>
              </w:rPr>
              <w:t xml:space="preserve">Дата подписания </w:t>
            </w:r>
          </w:p>
        </w:tc>
        <w:tc>
          <w:tcPr>
            <w:tcW w:w="5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5A5ABC" w:rsidR="0003306E" w:rsidP="00E7505C" w:rsidRDefault="0003306E" w14:paraId="7625E78F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Адрес (фактический и юридический) _________</w:t>
            </w:r>
          </w:p>
          <w:p w:rsidRPr="005A5ABC" w:rsidR="0003306E" w:rsidP="00E7505C" w:rsidRDefault="0003306E" w14:paraId="273147FF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ИНН/КПП ____________/_________</w:t>
            </w:r>
          </w:p>
          <w:p w:rsidRPr="005A5ABC" w:rsidR="0003306E" w:rsidP="00E7505C" w:rsidRDefault="0003306E" w14:paraId="28A3BC9B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ОГРН ___________</w:t>
            </w:r>
          </w:p>
          <w:p w:rsidRPr="005A5ABC" w:rsidR="0003306E" w:rsidP="00E7505C" w:rsidRDefault="0003306E" w14:paraId="2C875E47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ОКПО _____________</w:t>
            </w:r>
          </w:p>
          <w:p w:rsidRPr="005A5ABC" w:rsidR="0003306E" w:rsidP="00E7505C" w:rsidRDefault="0003306E" w14:paraId="603886B5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Р/с ____________________________</w:t>
            </w:r>
          </w:p>
          <w:p w:rsidRPr="005A5ABC" w:rsidR="0003306E" w:rsidP="00E7505C" w:rsidRDefault="0003306E" w14:paraId="7394C171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 xml:space="preserve"> ___________________________ (наименование банка)</w:t>
            </w:r>
          </w:p>
          <w:p w:rsidRPr="005A5ABC" w:rsidR="0003306E" w:rsidP="00E7505C" w:rsidRDefault="0003306E" w14:paraId="2CCDF746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К/с _________________</w:t>
            </w:r>
          </w:p>
          <w:p w:rsidRPr="005A5ABC" w:rsidR="0003306E" w:rsidP="00E7505C" w:rsidRDefault="0003306E" w14:paraId="74940F92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БИК __________</w:t>
            </w:r>
          </w:p>
          <w:p w:rsidRPr="005A5ABC" w:rsidR="0003306E" w:rsidP="00E7505C" w:rsidRDefault="0003306E" w14:paraId="6F263764" w14:textId="77777777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5A5ABC">
              <w:rPr>
                <w:rFonts w:eastAsia="Calibri"/>
                <w:kern w:val="3"/>
                <w:sz w:val="22"/>
                <w:szCs w:val="22"/>
                <w:highlight w:val="yellow"/>
              </w:rPr>
              <w:t>Тел.: _______________</w:t>
            </w:r>
          </w:p>
          <w:p w:rsidRPr="005A5ABC" w:rsidR="0003306E" w:rsidP="00E7505C" w:rsidRDefault="0003306E" w14:paraId="2827F223" w14:textId="77777777">
            <w:pPr>
              <w:jc w:val="both"/>
              <w:rPr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5A5ABC">
              <w:rPr>
                <w:rFonts w:eastAsia="Calibri"/>
                <w:highlight w:val="yellow"/>
              </w:rPr>
              <w:t>Электронная почта: _____________</w:t>
            </w:r>
          </w:p>
          <w:p w:rsidRPr="005A5ABC" w:rsidR="0003306E" w:rsidP="00E7505C" w:rsidRDefault="0003306E" w14:paraId="1F80F777" w14:textId="77777777">
            <w:pPr>
              <w:rPr>
                <w:color w:val="000000"/>
                <w:sz w:val="22"/>
                <w:szCs w:val="22"/>
                <w:highlight w:val="yellow"/>
              </w:rPr>
            </w:pPr>
          </w:p>
          <w:p w:rsidRPr="005A5ABC" w:rsidR="0003306E" w:rsidP="00E7505C" w:rsidRDefault="0003306E" w14:paraId="31A26666" w14:textId="77777777">
            <w:pPr>
              <w:rPr>
                <w:rFonts w:ascii="Calibri" w:hAnsi="Calibri" w:eastAsia="Calibri"/>
                <w:sz w:val="22"/>
                <w:szCs w:val="22"/>
                <w:highlight w:val="yellow"/>
              </w:rPr>
            </w:pPr>
            <w:r w:rsidRPr="00707872">
              <w:rPr>
                <w:color w:val="000000"/>
                <w:sz w:val="22"/>
                <w:szCs w:val="22"/>
              </w:rPr>
              <w:t>_____________________/</w:t>
            </w:r>
            <w:r w:rsidRPr="005A5ABC">
              <w:rPr>
                <w:color w:val="000000"/>
                <w:sz w:val="22"/>
                <w:szCs w:val="22"/>
                <w:highlight w:val="yellow"/>
              </w:rPr>
              <w:t>_______________</w:t>
            </w:r>
            <w:r w:rsidRPr="00707872">
              <w:rPr>
                <w:color w:val="000000"/>
                <w:sz w:val="22"/>
                <w:szCs w:val="22"/>
              </w:rPr>
              <w:t>/</w:t>
            </w:r>
          </w:p>
          <w:p w:rsidRPr="00394C7E" w:rsidR="0003306E" w:rsidP="00E7505C" w:rsidRDefault="0003306E" w14:paraId="3E3F2C8C" w14:textId="77777777">
            <w:pPr>
              <w:rPr>
                <w:color w:val="000000"/>
                <w:sz w:val="22"/>
                <w:szCs w:val="22"/>
              </w:rPr>
            </w:pPr>
            <w:r w:rsidRPr="00394C7E">
              <w:rPr>
                <w:color w:val="000000"/>
                <w:sz w:val="22"/>
                <w:szCs w:val="22"/>
              </w:rPr>
              <w:t>М.П.</w:t>
            </w:r>
          </w:p>
          <w:p w:rsidRPr="005A5ABC" w:rsidR="0003306E" w:rsidP="00E7505C" w:rsidRDefault="0003306E" w14:paraId="189CDA5E" w14:textId="77777777">
            <w:pPr>
              <w:rPr>
                <w:color w:val="000000"/>
                <w:sz w:val="22"/>
                <w:szCs w:val="22"/>
                <w:highlight w:val="yellow"/>
              </w:rPr>
            </w:pPr>
          </w:p>
          <w:p w:rsidRPr="005A5ABC" w:rsidR="0003306E" w:rsidP="00E7505C" w:rsidRDefault="0003306E" w14:paraId="54720404" w14:textId="77777777">
            <w:pPr>
              <w:rPr>
                <w:color w:val="000000"/>
                <w:sz w:val="22"/>
                <w:szCs w:val="22"/>
                <w:highlight w:val="yellow"/>
              </w:rPr>
            </w:pPr>
            <w:r w:rsidRPr="005A5ABC">
              <w:rPr>
                <w:color w:val="000000"/>
                <w:sz w:val="22"/>
                <w:szCs w:val="22"/>
                <w:highlight w:val="yellow"/>
              </w:rPr>
              <w:t>«_____</w:t>
            </w:r>
            <w:proofErr w:type="gramStart"/>
            <w:r w:rsidRPr="005A5ABC">
              <w:rPr>
                <w:color w:val="000000"/>
                <w:sz w:val="22"/>
                <w:szCs w:val="22"/>
                <w:highlight w:val="yellow"/>
              </w:rPr>
              <w:t>_»_</w:t>
            </w:r>
            <w:proofErr w:type="gramEnd"/>
            <w:r w:rsidRPr="005A5ABC">
              <w:rPr>
                <w:color w:val="000000"/>
                <w:sz w:val="22"/>
                <w:szCs w:val="22"/>
                <w:highlight w:val="yellow"/>
              </w:rPr>
              <w:t>_________ 20___ год.</w:t>
            </w:r>
          </w:p>
          <w:p w:rsidRPr="005A5ABC" w:rsidR="0003306E" w:rsidP="00E7505C" w:rsidRDefault="0003306E" w14:paraId="3510EC50" w14:textId="77777777">
            <w:pPr>
              <w:rPr>
                <w:rFonts w:ascii="Calibri" w:hAnsi="Calibri" w:eastAsia="Calibri"/>
                <w:sz w:val="22"/>
                <w:szCs w:val="22"/>
                <w:highlight w:val="yellow"/>
              </w:rPr>
            </w:pPr>
            <w:r w:rsidRPr="005A5ABC">
              <w:rPr>
                <w:color w:val="000000"/>
                <w:sz w:val="22"/>
                <w:szCs w:val="22"/>
                <w:highlight w:val="yellow"/>
              </w:rPr>
              <w:t>Дата подписания</w:t>
            </w:r>
          </w:p>
        </w:tc>
      </w:tr>
    </w:tbl>
    <w:p w:rsidR="00101595" w:rsidP="00101595" w:rsidRDefault="00101595" w14:paraId="08C0E017" w14:textId="77777777">
      <w:pPr>
        <w:tabs>
          <w:tab w:val="left" w:pos="0"/>
          <w:tab w:val="left" w:pos="567"/>
          <w:tab w:val="left" w:pos="851"/>
        </w:tabs>
        <w:ind w:right="-1"/>
        <w:contextualSpacing/>
        <w:rPr>
          <w:b/>
          <w:sz w:val="20"/>
          <w:szCs w:val="20"/>
        </w:rPr>
      </w:pPr>
    </w:p>
    <w:p w:rsidRPr="00F5214A" w:rsidR="00B254BF" w:rsidP="00101595" w:rsidRDefault="00B254BF" w14:paraId="08C0E018" w14:textId="77777777">
      <w:pPr>
        <w:tabs>
          <w:tab w:val="left" w:pos="0"/>
          <w:tab w:val="left" w:pos="567"/>
          <w:tab w:val="left" w:pos="851"/>
        </w:tabs>
        <w:ind w:right="-1"/>
        <w:contextualSpacing/>
        <w:rPr>
          <w:b/>
          <w:sz w:val="20"/>
          <w:szCs w:val="20"/>
        </w:rPr>
      </w:pPr>
    </w:p>
    <w:p w:rsidRPr="00F5214A" w:rsidR="00101595" w:rsidP="00707872" w:rsidRDefault="00101595" w14:paraId="08C0E01D" w14:textId="7777777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sectPr w:rsidRPr="00F5214A" w:rsidR="00101595" w:rsidSect="00CD5C44">
      <w:headerReference w:type="even" r:id="rId7"/>
      <w:headerReference w:type="default" r:id="rId8"/>
      <w:headerReference w:type="first" r:id="rId9"/>
      <w:pgSz w:w="11906" w:h="16838" w:orient="portrait" w:code="9"/>
      <w:pgMar w:top="624" w:right="567" w:bottom="851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0C5" w:rsidP="00C97F93" w:rsidRDefault="00C160C5" w14:paraId="3BEE4DFF" w14:textId="77777777">
      <w:r>
        <w:separator/>
      </w:r>
    </w:p>
  </w:endnote>
  <w:endnote w:type="continuationSeparator" w:id="0">
    <w:p w:rsidR="00C160C5" w:rsidP="00C97F93" w:rsidRDefault="00C160C5" w14:paraId="02A02C3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0C5" w:rsidP="00C97F93" w:rsidRDefault="00C160C5" w14:paraId="29CC0CE1" w14:textId="77777777">
      <w:r>
        <w:separator/>
      </w:r>
    </w:p>
  </w:footnote>
  <w:footnote w:type="continuationSeparator" w:id="0">
    <w:p w:rsidR="00C160C5" w:rsidP="00C97F93" w:rsidRDefault="00C160C5" w14:paraId="4B04A23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3C3" w:rsidP="00CD5C44" w:rsidRDefault="0052414F" w14:paraId="08C0E022" w14:textId="77777777">
    <w:pPr>
      <w:pStyle w:val="a3"/>
      <w:framePr w:wrap="around" w:hAnchor="margin" w:vAnchor="text" w:xAlign="right" w:y="1"/>
      <w:rPr>
        <w:rStyle w:val="a7"/>
      </w:rPr>
    </w:pPr>
    <w:r>
      <w:rPr>
        <w:rStyle w:val="a7"/>
      </w:rPr>
      <w:fldChar w:fldCharType="begin"/>
    </w:r>
    <w:r w:rsidR="00E133C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133C3" w:rsidP="00CD5C44" w:rsidRDefault="00E133C3" w14:paraId="08C0E023" w14:textId="77777777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3C3" w:rsidP="00CD5C44" w:rsidRDefault="0052414F" w14:paraId="08C0E024" w14:textId="7E5F601E">
    <w:pPr>
      <w:pStyle w:val="a3"/>
      <w:framePr w:wrap="around" w:hAnchor="margin" w:vAnchor="text" w:xAlign="right" w:y="1"/>
      <w:rPr>
        <w:rStyle w:val="a7"/>
      </w:rPr>
    </w:pPr>
    <w:r>
      <w:rPr>
        <w:rStyle w:val="a7"/>
      </w:rPr>
      <w:fldChar w:fldCharType="begin"/>
    </w:r>
    <w:r w:rsidR="00E133C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9160D">
      <w:rPr>
        <w:rStyle w:val="a7"/>
        <w:noProof/>
      </w:rPr>
      <w:t>5</w:t>
    </w:r>
    <w:r>
      <w:rPr>
        <w:rStyle w:val="a7"/>
      </w:rPr>
      <w:fldChar w:fldCharType="end"/>
    </w:r>
  </w:p>
  <w:p w:rsidRPr="004601F8" w:rsidR="00E133C3" w:rsidP="00247926" w:rsidRDefault="00E133C3" w14:paraId="08C0E025" w14:textId="141C2071">
    <w:pPr>
      <w:pStyle w:val="a3"/>
      <w:ind w:right="360"/>
      <w:rPr>
        <w:i/>
        <w:sz w:val="20"/>
        <w:szCs w:val="20"/>
      </w:rPr>
    </w:pPr>
    <w:r w:rsidRPr="004601F8">
      <w:rPr>
        <w:i/>
        <w:sz w:val="20"/>
        <w:szCs w:val="20"/>
      </w:rPr>
      <w:t>Договор поставки</w:t>
    </w:r>
    <w:r w:rsidRPr="004601F8">
      <w:rPr>
        <w:i/>
        <w:sz w:val="20"/>
        <w:szCs w:val="20"/>
      </w:rPr>
      <w:tab/>
    </w:r>
  </w:p>
  <w:p w:rsidRPr="00CA6C4C" w:rsidR="00E133C3" w:rsidP="00247926" w:rsidRDefault="00E133C3" w14:paraId="08C0E026" w14:textId="77777777">
    <w:pPr>
      <w:pStyle w:val="a3"/>
    </w:pPr>
    <w:r w:rsidRPr="00AE1220">
      <w:rPr>
        <w:i/>
        <w:sz w:val="20"/>
        <w:szCs w:val="20"/>
      </w:rPr>
      <w:t>№</w:t>
    </w:r>
    <w:r w:rsidRPr="0003306E">
      <w:rPr>
        <w:i/>
        <w:sz w:val="20"/>
        <w:szCs w:val="20"/>
        <w:highlight w:val="yellow"/>
        <w:lang w:val="en-US"/>
      </w:rPr>
      <w:t>______</w:t>
    </w:r>
    <w:r w:rsidRPr="000C64E3">
      <w:rPr>
        <w:i/>
        <w:sz w:val="20"/>
        <w:szCs w:val="20"/>
      </w:rPr>
      <w:t xml:space="preserve"> от </w:t>
    </w:r>
    <w:r w:rsidRPr="00AE1220">
      <w:rPr>
        <w:i/>
        <w:sz w:val="20"/>
        <w:szCs w:val="20"/>
        <w:highlight w:val="yellow"/>
        <w:lang w:val="en-US"/>
      </w:rPr>
      <w:t>____</w:t>
    </w:r>
    <w:proofErr w:type="gramStart"/>
    <w:r w:rsidRPr="00AE1220">
      <w:rPr>
        <w:i/>
        <w:sz w:val="20"/>
        <w:szCs w:val="20"/>
        <w:highlight w:val="yellow"/>
        <w:lang w:val="en-US"/>
      </w:rPr>
      <w:t>_._</w:t>
    </w:r>
    <w:proofErr w:type="gramEnd"/>
    <w:r w:rsidRPr="00AE1220">
      <w:rPr>
        <w:i/>
        <w:sz w:val="20"/>
        <w:szCs w:val="20"/>
        <w:highlight w:val="yellow"/>
        <w:lang w:val="en-US"/>
      </w:rPr>
      <w:t>__________.20</w:t>
    </w:r>
    <w:r w:rsidRPr="0003306E">
      <w:rPr>
        <w:i/>
        <w:sz w:val="20"/>
        <w:szCs w:val="20"/>
        <w:highlight w:val="yellow"/>
        <w:lang w:val="en-US"/>
      </w:rPr>
      <w:t>____</w:t>
    </w:r>
  </w:p>
  <w:p w:rsidRPr="0007793D" w:rsidR="00E133C3" w:rsidP="00CD5C44" w:rsidRDefault="00E133C3" w14:paraId="08C0E027" w14:textId="77777777">
    <w:pPr>
      <w:pStyle w:val="a3"/>
      <w:rPr>
        <w:sz w:val="26"/>
        <w:szCs w:val="2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4601F8" w:rsidR="00E133C3" w:rsidP="007332EC" w:rsidRDefault="00E133C3" w14:paraId="08C0E028" w14:textId="5D67F69C">
    <w:pPr>
      <w:pStyle w:val="a3"/>
      <w:ind w:right="360"/>
      <w:rPr>
        <w:i/>
        <w:sz w:val="20"/>
        <w:szCs w:val="20"/>
      </w:rPr>
    </w:pPr>
    <w:r w:rsidRPr="004601F8">
      <w:rPr>
        <w:i/>
        <w:sz w:val="20"/>
        <w:szCs w:val="20"/>
      </w:rPr>
      <w:t>Договор поставки</w:t>
    </w:r>
    <w:r w:rsidRPr="004601F8">
      <w:rPr>
        <w:i/>
        <w:sz w:val="20"/>
        <w:szCs w:val="20"/>
      </w:rPr>
      <w:tab/>
    </w:r>
  </w:p>
  <w:p w:rsidRPr="00CA6C4C" w:rsidR="00E133C3" w:rsidP="007332EC" w:rsidRDefault="00E133C3" w14:paraId="08C0E029" w14:textId="77777777">
    <w:pPr>
      <w:pStyle w:val="a3"/>
    </w:pPr>
    <w:r w:rsidRPr="00B2220B">
      <w:rPr>
        <w:i/>
        <w:sz w:val="20"/>
        <w:szCs w:val="20"/>
      </w:rPr>
      <w:t>№</w:t>
    </w:r>
    <w:r w:rsidRPr="006D6709">
      <w:rPr>
        <w:i/>
        <w:sz w:val="20"/>
        <w:szCs w:val="20"/>
        <w:highlight w:val="yellow"/>
        <w:lang w:val="en-US"/>
      </w:rPr>
      <w:t>______</w:t>
    </w:r>
    <w:r w:rsidRPr="006D6709">
      <w:rPr>
        <w:i/>
        <w:sz w:val="20"/>
        <w:szCs w:val="20"/>
        <w:highlight w:val="yellow"/>
      </w:rPr>
      <w:t xml:space="preserve"> </w:t>
    </w:r>
    <w:r w:rsidRPr="00B2220B">
      <w:rPr>
        <w:i/>
        <w:sz w:val="20"/>
        <w:szCs w:val="20"/>
      </w:rPr>
      <w:t>от</w:t>
    </w:r>
    <w:r w:rsidRPr="006D6709">
      <w:rPr>
        <w:i/>
        <w:sz w:val="20"/>
        <w:szCs w:val="20"/>
        <w:highlight w:val="yellow"/>
      </w:rPr>
      <w:t xml:space="preserve"> </w:t>
    </w:r>
    <w:r w:rsidRPr="006D6709">
      <w:rPr>
        <w:i/>
        <w:sz w:val="20"/>
        <w:szCs w:val="20"/>
        <w:highlight w:val="yellow"/>
        <w:lang w:val="en-US"/>
      </w:rPr>
      <w:t>____</w:t>
    </w:r>
    <w:proofErr w:type="gramStart"/>
    <w:r w:rsidRPr="006D6709">
      <w:rPr>
        <w:i/>
        <w:sz w:val="20"/>
        <w:szCs w:val="20"/>
        <w:highlight w:val="yellow"/>
        <w:lang w:val="en-US"/>
      </w:rPr>
      <w:t>_._</w:t>
    </w:r>
    <w:proofErr w:type="gramEnd"/>
    <w:r w:rsidRPr="006D6709">
      <w:rPr>
        <w:i/>
        <w:sz w:val="20"/>
        <w:szCs w:val="20"/>
        <w:highlight w:val="yellow"/>
        <w:lang w:val="en-US"/>
      </w:rPr>
      <w:t>__________.20____</w:t>
    </w:r>
  </w:p>
  <w:p w:rsidR="00E133C3" w:rsidP="007332EC" w:rsidRDefault="00E133C3" w14:paraId="08C0E02A" w14:textId="7777777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75B54"/>
    <w:multiLevelType w:val="hybridMultilevel"/>
    <w:tmpl w:val="B9CAF8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3C50E2E"/>
    <w:multiLevelType w:val="multilevel"/>
    <w:tmpl w:val="507C09E2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E83213D"/>
    <w:multiLevelType w:val="hybridMultilevel"/>
    <w:tmpl w:val="2D6250A6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BF2181"/>
    <w:multiLevelType w:val="hybridMultilevel"/>
    <w:tmpl w:val="37B6C248"/>
    <w:lvl w:ilvl="0" w:tplc="6F7410FE">
      <w:start w:val="1"/>
      <w:numFmt w:val="decimal"/>
      <w:lvlText w:val="%1."/>
      <w:lvlJc w:val="left"/>
      <w:pPr>
        <w:tabs>
          <w:tab w:val="num" w:pos="1560"/>
        </w:tabs>
        <w:ind w:left="156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A6D6D0A"/>
    <w:multiLevelType w:val="hybridMultilevel"/>
    <w:tmpl w:val="CEAE6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A1E6B"/>
    <w:multiLevelType w:val="hybridMultilevel"/>
    <w:tmpl w:val="011CE4A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Костюченко Владимир Михайлович">
    <w15:presenceInfo w15:providerId="AD" w15:userId="S::v.kostiuchenko@agroinvest.com::65a1a46f-b18e-4d4b-8f2c-7bd99f632239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oofState w:spelling="clean" w:grammar="dirty"/>
  <w:trackRevisions w:val="false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97F"/>
    <w:rsid w:val="00030FD0"/>
    <w:rsid w:val="00031140"/>
    <w:rsid w:val="000317DE"/>
    <w:rsid w:val="00032D71"/>
    <w:rsid w:val="0003306E"/>
    <w:rsid w:val="00040E7D"/>
    <w:rsid w:val="00044958"/>
    <w:rsid w:val="00046095"/>
    <w:rsid w:val="00057EE8"/>
    <w:rsid w:val="00057FB7"/>
    <w:rsid w:val="00063FFD"/>
    <w:rsid w:val="00064E0B"/>
    <w:rsid w:val="00081218"/>
    <w:rsid w:val="000949B7"/>
    <w:rsid w:val="000A001A"/>
    <w:rsid w:val="000D2FB2"/>
    <w:rsid w:val="000D7127"/>
    <w:rsid w:val="00101595"/>
    <w:rsid w:val="00106423"/>
    <w:rsid w:val="00123DEF"/>
    <w:rsid w:val="00134F31"/>
    <w:rsid w:val="0014204D"/>
    <w:rsid w:val="00142846"/>
    <w:rsid w:val="001462C2"/>
    <w:rsid w:val="00151B87"/>
    <w:rsid w:val="001603E0"/>
    <w:rsid w:val="0016091A"/>
    <w:rsid w:val="00161BD3"/>
    <w:rsid w:val="001648C1"/>
    <w:rsid w:val="00173AD7"/>
    <w:rsid w:val="00184746"/>
    <w:rsid w:val="001C140C"/>
    <w:rsid w:val="001D4F31"/>
    <w:rsid w:val="001E3F26"/>
    <w:rsid w:val="001F0A91"/>
    <w:rsid w:val="001F7016"/>
    <w:rsid w:val="00200656"/>
    <w:rsid w:val="00202ADA"/>
    <w:rsid w:val="00212EE7"/>
    <w:rsid w:val="00214D30"/>
    <w:rsid w:val="0024127E"/>
    <w:rsid w:val="00247926"/>
    <w:rsid w:val="002602B9"/>
    <w:rsid w:val="00280F7F"/>
    <w:rsid w:val="00295D41"/>
    <w:rsid w:val="002B1038"/>
    <w:rsid w:val="002B4A38"/>
    <w:rsid w:val="002B7082"/>
    <w:rsid w:val="002C1F3E"/>
    <w:rsid w:val="002D03C1"/>
    <w:rsid w:val="002E3F7E"/>
    <w:rsid w:val="00300CAF"/>
    <w:rsid w:val="00304F75"/>
    <w:rsid w:val="003054E9"/>
    <w:rsid w:val="00334EA8"/>
    <w:rsid w:val="003379CB"/>
    <w:rsid w:val="003655DB"/>
    <w:rsid w:val="00394C7E"/>
    <w:rsid w:val="003B02A0"/>
    <w:rsid w:val="003B0EEB"/>
    <w:rsid w:val="003C6627"/>
    <w:rsid w:val="003C73C2"/>
    <w:rsid w:val="003E778A"/>
    <w:rsid w:val="003E79A7"/>
    <w:rsid w:val="003F497F"/>
    <w:rsid w:val="0041651C"/>
    <w:rsid w:val="00421472"/>
    <w:rsid w:val="0042574B"/>
    <w:rsid w:val="0043423C"/>
    <w:rsid w:val="00435997"/>
    <w:rsid w:val="004429CD"/>
    <w:rsid w:val="004433F4"/>
    <w:rsid w:val="004460CC"/>
    <w:rsid w:val="004514DC"/>
    <w:rsid w:val="00463147"/>
    <w:rsid w:val="00473A76"/>
    <w:rsid w:val="00476052"/>
    <w:rsid w:val="004904C1"/>
    <w:rsid w:val="00496E4D"/>
    <w:rsid w:val="004A21EF"/>
    <w:rsid w:val="004A232A"/>
    <w:rsid w:val="004A3653"/>
    <w:rsid w:val="004F30C3"/>
    <w:rsid w:val="00523D84"/>
    <w:rsid w:val="0052414F"/>
    <w:rsid w:val="00530A84"/>
    <w:rsid w:val="00541BD2"/>
    <w:rsid w:val="00543842"/>
    <w:rsid w:val="00557AD4"/>
    <w:rsid w:val="00567452"/>
    <w:rsid w:val="00586344"/>
    <w:rsid w:val="005919CD"/>
    <w:rsid w:val="005A3809"/>
    <w:rsid w:val="005B3682"/>
    <w:rsid w:val="005B4A2B"/>
    <w:rsid w:val="005C1E13"/>
    <w:rsid w:val="005E6CBC"/>
    <w:rsid w:val="005F619F"/>
    <w:rsid w:val="005F6D03"/>
    <w:rsid w:val="005F7359"/>
    <w:rsid w:val="00610D2B"/>
    <w:rsid w:val="006131EC"/>
    <w:rsid w:val="00621786"/>
    <w:rsid w:val="0063600A"/>
    <w:rsid w:val="00637644"/>
    <w:rsid w:val="00653DC7"/>
    <w:rsid w:val="0065419D"/>
    <w:rsid w:val="00657A72"/>
    <w:rsid w:val="00674403"/>
    <w:rsid w:val="00682CD0"/>
    <w:rsid w:val="00684357"/>
    <w:rsid w:val="006B41E2"/>
    <w:rsid w:val="006B4BB5"/>
    <w:rsid w:val="006C669E"/>
    <w:rsid w:val="006D0B9E"/>
    <w:rsid w:val="006D6709"/>
    <w:rsid w:val="006D69BD"/>
    <w:rsid w:val="006F0E80"/>
    <w:rsid w:val="00707872"/>
    <w:rsid w:val="00712C64"/>
    <w:rsid w:val="00731D21"/>
    <w:rsid w:val="007332EC"/>
    <w:rsid w:val="00765660"/>
    <w:rsid w:val="00791B86"/>
    <w:rsid w:val="007946E5"/>
    <w:rsid w:val="007B210A"/>
    <w:rsid w:val="007D267E"/>
    <w:rsid w:val="007E6EBC"/>
    <w:rsid w:val="007F1391"/>
    <w:rsid w:val="0080120B"/>
    <w:rsid w:val="00805242"/>
    <w:rsid w:val="00824A2D"/>
    <w:rsid w:val="008351A7"/>
    <w:rsid w:val="00842566"/>
    <w:rsid w:val="00842787"/>
    <w:rsid w:val="00853D77"/>
    <w:rsid w:val="00875909"/>
    <w:rsid w:val="0089160D"/>
    <w:rsid w:val="008A0D6C"/>
    <w:rsid w:val="008B0221"/>
    <w:rsid w:val="008B3F8C"/>
    <w:rsid w:val="008E5293"/>
    <w:rsid w:val="008F354A"/>
    <w:rsid w:val="008F5CA6"/>
    <w:rsid w:val="00901C15"/>
    <w:rsid w:val="00927B0E"/>
    <w:rsid w:val="009434FF"/>
    <w:rsid w:val="00960AAA"/>
    <w:rsid w:val="009658EF"/>
    <w:rsid w:val="00977C4A"/>
    <w:rsid w:val="00982DA0"/>
    <w:rsid w:val="00996B69"/>
    <w:rsid w:val="009B3DA5"/>
    <w:rsid w:val="009B4AA4"/>
    <w:rsid w:val="009C0045"/>
    <w:rsid w:val="009C64DB"/>
    <w:rsid w:val="009C6CCD"/>
    <w:rsid w:val="009E3DAD"/>
    <w:rsid w:val="00A1527E"/>
    <w:rsid w:val="00A2738C"/>
    <w:rsid w:val="00A2764C"/>
    <w:rsid w:val="00A445CF"/>
    <w:rsid w:val="00A545B2"/>
    <w:rsid w:val="00A547FE"/>
    <w:rsid w:val="00A71554"/>
    <w:rsid w:val="00A8388A"/>
    <w:rsid w:val="00A9646D"/>
    <w:rsid w:val="00AA5659"/>
    <w:rsid w:val="00AB3F74"/>
    <w:rsid w:val="00AD0A55"/>
    <w:rsid w:val="00AD0FEB"/>
    <w:rsid w:val="00AE04A9"/>
    <w:rsid w:val="00AE1220"/>
    <w:rsid w:val="00B01D9A"/>
    <w:rsid w:val="00B14873"/>
    <w:rsid w:val="00B210ED"/>
    <w:rsid w:val="00B2220B"/>
    <w:rsid w:val="00B254BF"/>
    <w:rsid w:val="00B300F1"/>
    <w:rsid w:val="00B355CA"/>
    <w:rsid w:val="00B3700C"/>
    <w:rsid w:val="00B6556A"/>
    <w:rsid w:val="00B67BB8"/>
    <w:rsid w:val="00B74FAA"/>
    <w:rsid w:val="00B83F69"/>
    <w:rsid w:val="00B963DB"/>
    <w:rsid w:val="00C160C5"/>
    <w:rsid w:val="00C51145"/>
    <w:rsid w:val="00C517AD"/>
    <w:rsid w:val="00C53077"/>
    <w:rsid w:val="00C6439D"/>
    <w:rsid w:val="00C65A15"/>
    <w:rsid w:val="00C67232"/>
    <w:rsid w:val="00C76633"/>
    <w:rsid w:val="00C76C22"/>
    <w:rsid w:val="00C8403F"/>
    <w:rsid w:val="00C91D86"/>
    <w:rsid w:val="00C97F93"/>
    <w:rsid w:val="00CA6C4C"/>
    <w:rsid w:val="00CD5C44"/>
    <w:rsid w:val="00D027A2"/>
    <w:rsid w:val="00D04FD2"/>
    <w:rsid w:val="00D0638A"/>
    <w:rsid w:val="00D300A4"/>
    <w:rsid w:val="00D414B4"/>
    <w:rsid w:val="00D504D1"/>
    <w:rsid w:val="00D54A75"/>
    <w:rsid w:val="00D613D6"/>
    <w:rsid w:val="00D73DB0"/>
    <w:rsid w:val="00D939F0"/>
    <w:rsid w:val="00D96743"/>
    <w:rsid w:val="00DB4DEE"/>
    <w:rsid w:val="00DC12B6"/>
    <w:rsid w:val="00DE2483"/>
    <w:rsid w:val="00DE376C"/>
    <w:rsid w:val="00DE4763"/>
    <w:rsid w:val="00DE4BF0"/>
    <w:rsid w:val="00DE6602"/>
    <w:rsid w:val="00E00721"/>
    <w:rsid w:val="00E07708"/>
    <w:rsid w:val="00E11E41"/>
    <w:rsid w:val="00E133C3"/>
    <w:rsid w:val="00E26226"/>
    <w:rsid w:val="00E33237"/>
    <w:rsid w:val="00E502EA"/>
    <w:rsid w:val="00E53342"/>
    <w:rsid w:val="00E8340E"/>
    <w:rsid w:val="00E907C5"/>
    <w:rsid w:val="00E911AA"/>
    <w:rsid w:val="00EA0041"/>
    <w:rsid w:val="00EB11E6"/>
    <w:rsid w:val="00EC2A2B"/>
    <w:rsid w:val="00EF4533"/>
    <w:rsid w:val="00F10102"/>
    <w:rsid w:val="00F242F7"/>
    <w:rsid w:val="00F45B2C"/>
    <w:rsid w:val="00F5214A"/>
    <w:rsid w:val="00F53C07"/>
    <w:rsid w:val="00F57A01"/>
    <w:rsid w:val="00F97BF2"/>
    <w:rsid w:val="00FA76EA"/>
    <w:rsid w:val="00FB0B73"/>
    <w:rsid w:val="00FB6EAB"/>
    <w:rsid w:val="00FC726C"/>
    <w:rsid w:val="00FF78D1"/>
    <w:rsid w:val="1AFD5643"/>
    <w:rsid w:val="2AA92A3A"/>
    <w:rsid w:val="397C929F"/>
    <w:rsid w:val="54E1066C"/>
    <w:rsid w:val="6503E0FE"/>
    <w:rsid w:val="7B79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C0DED5"/>
  <w15:docId w15:val="{F3A74F7A-941B-4CE6-9BCF-0E164E520D9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a" w:default="1">
    <w:name w:val="Normal"/>
    <w:qFormat/>
    <w:rsid w:val="00842566"/>
    <w:pPr>
      <w:suppressAutoHyphens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42566"/>
    <w:pPr>
      <w:keepNext/>
      <w:suppressAutoHyphens w:val="0"/>
      <w:jc w:val="both"/>
      <w:outlineLvl w:val="0"/>
    </w:pPr>
    <w:rPr>
      <w:szCs w:val="20"/>
      <w:lang w:eastAsia="ru-RU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10" w:customStyle="1">
    <w:name w:val="Заголовок 1 Знак"/>
    <w:basedOn w:val="a0"/>
    <w:link w:val="1"/>
    <w:rsid w:val="00842566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ConsPlusNormal" w:customStyle="1">
    <w:name w:val="ConsPlusNormal"/>
    <w:rsid w:val="008425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eastAsia="ru-RU"/>
    </w:rPr>
  </w:style>
  <w:style w:type="paragraph" w:styleId="ConsPlusNonformat" w:customStyle="1">
    <w:name w:val="ConsPlusNonformat"/>
    <w:rsid w:val="008425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ConsPlusTitle" w:customStyle="1">
    <w:name w:val="ConsPlusTitle"/>
    <w:rsid w:val="0084256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842566"/>
    <w:pPr>
      <w:tabs>
        <w:tab w:val="center" w:pos="4677"/>
        <w:tab w:val="right" w:pos="9355"/>
      </w:tabs>
    </w:pPr>
  </w:style>
  <w:style w:type="character" w:styleId="a4" w:customStyle="1">
    <w:name w:val="Верхний колонтитул Знак"/>
    <w:basedOn w:val="a0"/>
    <w:link w:val="a3"/>
    <w:rsid w:val="00842566"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rsid w:val="00842566"/>
    <w:pPr>
      <w:tabs>
        <w:tab w:val="center" w:pos="4677"/>
        <w:tab w:val="right" w:pos="9355"/>
      </w:tabs>
    </w:pPr>
  </w:style>
  <w:style w:type="character" w:styleId="a6" w:customStyle="1">
    <w:name w:val="Нижний колонтитул Знак"/>
    <w:basedOn w:val="a0"/>
    <w:link w:val="a5"/>
    <w:rsid w:val="00842566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a7">
    <w:name w:val="page number"/>
    <w:basedOn w:val="a0"/>
    <w:rsid w:val="00842566"/>
  </w:style>
  <w:style w:type="paragraph" w:styleId="a8">
    <w:name w:val="Balloon Text"/>
    <w:basedOn w:val="a"/>
    <w:link w:val="a9"/>
    <w:uiPriority w:val="99"/>
    <w:semiHidden/>
    <w:unhideWhenUsed/>
    <w:rsid w:val="008F5CA6"/>
    <w:rPr>
      <w:rFonts w:ascii="Tahoma" w:hAnsi="Tahoma" w:cs="Tahoma"/>
      <w:sz w:val="16"/>
      <w:szCs w:val="16"/>
    </w:rPr>
  </w:style>
  <w:style w:type="character" w:styleId="a9" w:customStyle="1">
    <w:name w:val="Текст выноски Знак"/>
    <w:basedOn w:val="a0"/>
    <w:link w:val="a8"/>
    <w:uiPriority w:val="99"/>
    <w:semiHidden/>
    <w:rsid w:val="008F5CA6"/>
    <w:rPr>
      <w:rFonts w:ascii="Tahoma" w:hAnsi="Tahoma" w:eastAsia="Times New Roman" w:cs="Tahoma"/>
      <w:sz w:val="16"/>
      <w:szCs w:val="16"/>
      <w:lang w:eastAsia="ar-SA"/>
    </w:rPr>
  </w:style>
  <w:style w:type="table" w:styleId="aa">
    <w:name w:val="Table Grid"/>
    <w:basedOn w:val="a1"/>
    <w:uiPriority w:val="39"/>
    <w:rsid w:val="0010159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b">
    <w:name w:val="List Paragraph"/>
    <w:basedOn w:val="a"/>
    <w:uiPriority w:val="34"/>
    <w:qFormat/>
    <w:rsid w:val="00334EA8"/>
    <w:pPr>
      <w:suppressAutoHyphens w:val="0"/>
      <w:spacing w:after="160" w:line="259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ac">
    <w:name w:val="No Spacing"/>
    <w:uiPriority w:val="1"/>
    <w:qFormat/>
    <w:rsid w:val="00541BD2"/>
    <w:pPr>
      <w:suppressAutoHyphens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Textbodyindent" w:customStyle="1">
    <w:name w:val="Text body indent"/>
    <w:basedOn w:val="a"/>
    <w:rsid w:val="00F57A01"/>
    <w:pPr>
      <w:autoSpaceDN w:val="0"/>
      <w:spacing w:after="200" w:line="276" w:lineRule="auto"/>
      <w:ind w:left="283" w:firstLine="720"/>
      <w:jc w:val="both"/>
      <w:textAlignment w:val="baseline"/>
    </w:pPr>
    <w:rPr>
      <w:kern w:val="3"/>
      <w:sz w:val="22"/>
      <w:szCs w:val="22"/>
      <w:lang w:eastAsia="ru-RU"/>
    </w:rPr>
  </w:style>
  <w:style w:type="character" w:styleId="ad">
    <w:name w:val="annotation reference"/>
    <w:basedOn w:val="a0"/>
    <w:uiPriority w:val="99"/>
    <w:semiHidden/>
    <w:unhideWhenUsed/>
    <w:rsid w:val="0080524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05242"/>
    <w:rPr>
      <w:sz w:val="20"/>
      <w:szCs w:val="20"/>
    </w:rPr>
  </w:style>
  <w:style w:type="character" w:styleId="af" w:customStyle="1">
    <w:name w:val="Текст примечания Знак"/>
    <w:basedOn w:val="a0"/>
    <w:link w:val="ae"/>
    <w:uiPriority w:val="99"/>
    <w:semiHidden/>
    <w:rsid w:val="00805242"/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05242"/>
    <w:rPr>
      <w:b/>
      <w:bCs/>
    </w:rPr>
  </w:style>
  <w:style w:type="character" w:styleId="af1" w:customStyle="1">
    <w:name w:val="Тема примечания Знак"/>
    <w:basedOn w:val="af"/>
    <w:link w:val="af0"/>
    <w:uiPriority w:val="99"/>
    <w:semiHidden/>
    <w:rsid w:val="00805242"/>
    <w:rPr>
      <w:rFonts w:ascii="Times New Roman" w:hAnsi="Times New Roman" w:eastAsia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3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customXml" Target="../customXml/item1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microsoft.com/office/2011/relationships/people" Target="people.xml" Id="rId11" /><Relationship Type="http://schemas.openxmlformats.org/officeDocument/2006/relationships/footnotes" Target="footnotes.xml" Id="rId5" /><Relationship Type="http://schemas.openxmlformats.org/officeDocument/2006/relationships/customXml" Target="../customXml/item3.xml" Id="rId1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header" Target="header3.xml" Id="rId9" /><Relationship Type="http://schemas.openxmlformats.org/officeDocument/2006/relationships/customXml" Target="../customXml/item2.xml" Id="rId14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2655A47-26B3-4629-A066-98CCFE79CF44}"/>
</file>

<file path=customXml/itemProps2.xml><?xml version="1.0" encoding="utf-8"?>
<ds:datastoreItem xmlns:ds="http://schemas.openxmlformats.org/officeDocument/2006/customXml" ds:itemID="{A3BAA143-8154-489A-821B-3129FCB2AA6C}"/>
</file>

<file path=customXml/itemProps3.xml><?xml version="1.0" encoding="utf-8"?>
<ds:datastoreItem xmlns:ds="http://schemas.openxmlformats.org/officeDocument/2006/customXml" ds:itemID="{B38CA200-7793-41EC-AA15-C042E4CCF33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OOO UK AGROINVEST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g.sakhnov</dc:creator>
  <cp:keywords/>
  <dc:description/>
  <cp:lastModifiedBy>Сахнов Геннадий Михайлович</cp:lastModifiedBy>
  <cp:revision>44</cp:revision>
  <dcterms:created xsi:type="dcterms:W3CDTF">2021-02-01T10:13:00Z</dcterms:created>
  <dcterms:modified xsi:type="dcterms:W3CDTF">2022-02-08T08:32:56Z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0x0101000BAB15691D1A8E47A8ABA95B090A2F56</vt:lpwstr>
  </property>
  <property fmtid="{D5CDD505-2E9C-101B-9397-08002B2CF9AE}" pid="3" name="MediaServiceImageTags">
    <vt:lpwstr/>
  </property>
</Properties>
</file>