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Pr>
          <w:rFonts w:ascii="Times New Roman" w:hAnsi="Times New Roman" w:cs="Times New Roman"/>
          <w:sz w:val="22"/>
          <w:szCs w:val="22"/>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Pr>
          <w:rFonts w:ascii="Times New Roman" w:hAnsi="Times New Roman" w:cs="Times New Roman"/>
          <w:sz w:val="22"/>
          <w:szCs w:val="22"/>
        </w:rPr>
        <w:t>____._________</w:t>
      </w:r>
      <w:r w:rsidR="00CA6C4C">
        <w:rPr>
          <w:rFonts w:ascii="Times New Roman" w:hAnsi="Times New Roman" w:cs="Times New Roman"/>
          <w:sz w:val="22"/>
          <w:szCs w:val="22"/>
        </w:rPr>
        <w:t>20___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fldChar w:fldCharType="begin"/>
      </w:r>
      <w:r>
        <w:instrText xml:space="preserve"> DOCPROPERTY "Р*Наша организация...*Юрид. наименование" \* MERGEFORMAT </w:instrText>
      </w:r>
      <w:r>
        <w:fldChar w:fldCharType="end"/>
      </w:r>
      <w:r w:rsidR="00684357">
        <w:rPr>
          <w:rFonts w:ascii="Times New Roman" w:hAnsi="Times New Roman" w:cs="Times New Roman"/>
          <w:sz w:val="22"/>
          <w:szCs w:val="22"/>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Pr>
          <w:rFonts w:ascii="Times New Roman" w:hAnsi="Times New Roman" w:cs="Times New Roman"/>
          <w:sz w:val="22"/>
          <w:szCs w:val="22"/>
        </w:rPr>
        <w:t>___________________________________________________, действующ___ на основании 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___________________________________</w:t>
      </w:r>
      <w:r>
        <w:rPr>
          <w:rFonts w:ascii="Times New Roman" w:hAnsi="Times New Roman" w:cs="Times New Roman"/>
          <w:sz w:val="22"/>
          <w:szCs w:val="22"/>
        </w:rPr>
        <w:t>________________________________________</w:t>
      </w:r>
      <w:r w:rsidR="00842566" w:rsidRPr="00F5214A">
        <w:rPr>
          <w:rFonts w:ascii="Times New Roman" w:hAnsi="Times New Roman" w:cs="Times New Roman"/>
          <w:sz w:val="22"/>
          <w:szCs w:val="22"/>
        </w:rPr>
        <w:t>_, действующ__ на основании ________________</w:t>
      </w:r>
      <w:r>
        <w:rPr>
          <w:rFonts w:ascii="Times New Roman" w:hAnsi="Times New Roman" w:cs="Times New Roman"/>
          <w:sz w:val="22"/>
          <w:szCs w:val="22"/>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F5214A" w:rsidRDefault="00842566" w:rsidP="00C51145">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(в дальнейшем по тексту именуемые «Товар»), а Покупатель обязуется принимать и оплачивать Товар в порядке и на условиях настоящего Договора.</w:t>
      </w:r>
    </w:p>
    <w:p w14:paraId="08C0DEDE" w14:textId="620AB08A"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сроки и порядок его оплаты</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сроки, базис и условия поставки</w:t>
      </w:r>
      <w:r w:rsidRPr="00F5214A">
        <w:rPr>
          <w:rFonts w:ascii="Times New Roman" w:hAnsi="Times New Roman" w:cs="Times New Roman"/>
          <w:sz w:val="22"/>
          <w:szCs w:val="22"/>
        </w:rPr>
        <w:t>, гарантийный срок</w:t>
      </w:r>
      <w:r w:rsidR="008A73D9">
        <w:rPr>
          <w:rFonts w:ascii="Times New Roman" w:hAnsi="Times New Roman" w:cs="Times New Roman"/>
          <w:sz w:val="22"/>
          <w:szCs w:val="22"/>
        </w:rPr>
        <w:t>/срок годности</w:t>
      </w:r>
      <w:r w:rsidRPr="00F5214A">
        <w:rPr>
          <w:rFonts w:ascii="Times New Roman" w:hAnsi="Times New Roman" w:cs="Times New Roman"/>
          <w:sz w:val="22"/>
          <w:szCs w:val="22"/>
        </w:rPr>
        <w:t xml:space="preserve"> на Товар указываются Сторонами в Спецификациях, являющи</w:t>
      </w:r>
      <w:r w:rsidR="008F5CA6" w:rsidRPr="00F5214A">
        <w:rPr>
          <w:rFonts w:ascii="Times New Roman" w:hAnsi="Times New Roman" w:cs="Times New Roman"/>
          <w:sz w:val="22"/>
          <w:szCs w:val="22"/>
        </w:rPr>
        <w:t>х</w:t>
      </w:r>
      <w:r w:rsidRPr="00F5214A">
        <w:rPr>
          <w:rFonts w:ascii="Times New Roman" w:hAnsi="Times New Roman" w:cs="Times New Roman"/>
          <w:sz w:val="22"/>
          <w:szCs w:val="22"/>
        </w:rPr>
        <w:t>ся неотъемлемой частью настоящего Договора.</w:t>
      </w:r>
    </w:p>
    <w:p w14:paraId="08C0DEDF" w14:textId="77777777" w:rsidR="008E5293" w:rsidRPr="00F5214A" w:rsidRDefault="008E5293"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F5214A">
        <w:rPr>
          <w:rFonts w:ascii="Times New Roman" w:hAnsi="Times New Roman" w:cs="Times New Roman"/>
          <w:sz w:val="22"/>
          <w:szCs w:val="22"/>
        </w:rPr>
        <w:t xml:space="preserve">является новым, </w:t>
      </w:r>
      <w:r w:rsidRPr="00F5214A">
        <w:rPr>
          <w:rFonts w:ascii="Times New Roman" w:hAnsi="Times New Roman" w:cs="Times New Roman"/>
          <w:sz w:val="22"/>
          <w:szCs w:val="22"/>
        </w:rPr>
        <w:t>не заложен, не арестован, не является предметом исков третьих лиц,</w:t>
      </w:r>
      <w:r w:rsidR="008F5CA6" w:rsidRPr="00F5214A">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F5214A">
        <w:rPr>
          <w:rFonts w:ascii="Times New Roman" w:hAnsi="Times New Roman" w:cs="Times New Roman"/>
          <w:sz w:val="22"/>
          <w:szCs w:val="22"/>
        </w:rPr>
        <w:t>.</w:t>
      </w:r>
    </w:p>
    <w:p w14:paraId="08C0DEE0" w14:textId="77777777" w:rsidR="00842566" w:rsidRPr="00F5214A" w:rsidRDefault="00842566" w:rsidP="00842566">
      <w:pPr>
        <w:pStyle w:val="ConsPlusNormal"/>
        <w:widowControl/>
        <w:ind w:firstLine="540"/>
        <w:jc w:val="both"/>
        <w:rPr>
          <w:rFonts w:ascii="Times New Roman" w:hAnsi="Times New Roman" w:cs="Times New Roman"/>
          <w:sz w:val="22"/>
          <w:szCs w:val="22"/>
        </w:rPr>
      </w:pPr>
    </w:p>
    <w:p w14:paraId="08C0DEE1" w14:textId="24A149C9" w:rsidR="00842566" w:rsidRPr="00F5214A" w:rsidRDefault="00842566" w:rsidP="00842566">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2.</w:t>
      </w:r>
      <w:r w:rsidR="00637644">
        <w:rPr>
          <w:rFonts w:ascii="Times New Roman" w:hAnsi="Times New Roman" w:cs="Times New Roman"/>
          <w:b/>
          <w:sz w:val="22"/>
          <w:szCs w:val="22"/>
        </w:rPr>
        <w:t xml:space="preserve"> ЦЕНА ТОВАРА И ПОРЯДОК РАСЧЕТОВ</w:t>
      </w:r>
    </w:p>
    <w:p w14:paraId="79964172" w14:textId="77777777" w:rsidR="003E778A" w:rsidRDefault="00842566" w:rsidP="003E778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2.1. </w:t>
      </w:r>
      <w:r w:rsidR="003E778A" w:rsidRPr="00F5214A">
        <w:rPr>
          <w:rFonts w:ascii="Times New Roman" w:hAnsi="Times New Roman" w:cs="Times New Roman"/>
          <w:sz w:val="22"/>
          <w:szCs w:val="22"/>
        </w:rPr>
        <w:t>Цена поставляемого Товара, а также порядок его оплаты указываются Сторонами в Спецификациях.</w:t>
      </w:r>
    </w:p>
    <w:p w14:paraId="1459AA3A" w14:textId="77777777" w:rsidR="003E778A" w:rsidRDefault="003E778A" w:rsidP="003E778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w:t>
      </w:r>
      <w:r w:rsidRPr="00E51F2B">
        <w:rPr>
          <w:rFonts w:ascii="Times New Roman" w:hAnsi="Times New Roman" w:cs="Times New Roman"/>
          <w:sz w:val="22"/>
          <w:szCs w:val="22"/>
        </w:rPr>
        <w:t xml:space="preserve"> </w:t>
      </w:r>
      <w:r w:rsidRPr="00EA07D1">
        <w:rPr>
          <w:rFonts w:ascii="Times New Roman" w:hAnsi="Times New Roman" w:cs="Times New Roman"/>
          <w:sz w:val="22"/>
          <w:szCs w:val="22"/>
        </w:rPr>
        <w:t>налоги и сборы,</w:t>
      </w:r>
      <w:r w:rsidRPr="00F5214A">
        <w:rPr>
          <w:rFonts w:ascii="Times New Roman" w:hAnsi="Times New Roman" w:cs="Times New Roman"/>
          <w:sz w:val="22"/>
          <w:szCs w:val="22"/>
        </w:rPr>
        <w:t xml:space="preserve"> стоимость приобретения Товара, ввоза в РФ, доставки до согласованного Сторонами места, затраты по оформлению необходимой документации, его гарантийному обслуживанию. </w:t>
      </w:r>
    </w:p>
    <w:p w14:paraId="2DE29FB4" w14:textId="77777777" w:rsidR="003E778A" w:rsidRDefault="003E778A" w:rsidP="003E778A">
      <w:pPr>
        <w:pStyle w:val="ConsPlusNormal"/>
        <w:widowControl/>
        <w:ind w:firstLine="0"/>
        <w:jc w:val="both"/>
        <w:rPr>
          <w:rFonts w:ascii="Times New Roman" w:hAnsi="Times New Roman" w:cs="Times New Roman"/>
          <w:sz w:val="22"/>
          <w:szCs w:val="22"/>
        </w:rPr>
      </w:pPr>
      <w:r w:rsidRPr="00B1773A">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r>
        <w:rPr>
          <w:rFonts w:ascii="Times New Roman" w:hAnsi="Times New Roman" w:cs="Times New Roman"/>
          <w:sz w:val="22"/>
          <w:szCs w:val="22"/>
        </w:rPr>
        <w:t>.</w:t>
      </w:r>
    </w:p>
    <w:p w14:paraId="08C0DEE3" w14:textId="46D3B23C" w:rsidR="00842566" w:rsidRPr="00F5214A" w:rsidRDefault="003E778A" w:rsidP="00842566">
      <w:pPr>
        <w:pStyle w:val="ConsPlusNormal"/>
        <w:widowControl/>
        <w:ind w:firstLine="0"/>
        <w:jc w:val="both"/>
        <w:rPr>
          <w:rFonts w:ascii="Times New Roman" w:hAnsi="Times New Roman" w:cs="Times New Roman"/>
          <w:sz w:val="22"/>
          <w:szCs w:val="22"/>
        </w:rPr>
      </w:pPr>
      <w:r w:rsidRPr="003E778A">
        <w:rPr>
          <w:rFonts w:ascii="Times New Roman" w:hAnsi="Times New Roman" w:cs="Times New Roman"/>
          <w:sz w:val="22"/>
          <w:szCs w:val="22"/>
        </w:rPr>
        <w:t>2</w:t>
      </w:r>
      <w:r>
        <w:rPr>
          <w:rFonts w:ascii="Times New Roman" w:hAnsi="Times New Roman" w:cs="Times New Roman"/>
          <w:sz w:val="22"/>
          <w:szCs w:val="22"/>
        </w:rPr>
        <w:t xml:space="preserve">.2. </w:t>
      </w:r>
      <w:r w:rsidR="00842566" w:rsidRPr="00F5214A">
        <w:rPr>
          <w:rFonts w:ascii="Times New Roman" w:hAnsi="Times New Roman" w:cs="Times New Roman"/>
          <w:sz w:val="22"/>
          <w:szCs w:val="22"/>
        </w:rPr>
        <w:t>Оплата Покупателем цены Товара производится</w:t>
      </w:r>
      <w:r>
        <w:rPr>
          <w:rFonts w:ascii="Times New Roman" w:hAnsi="Times New Roman" w:cs="Times New Roman"/>
          <w:sz w:val="22"/>
          <w:szCs w:val="22"/>
        </w:rPr>
        <w:t xml:space="preserve"> в рублях</w:t>
      </w:r>
      <w:r w:rsidR="00842566" w:rsidRPr="00F5214A">
        <w:rPr>
          <w:rFonts w:ascii="Times New Roman" w:hAnsi="Times New Roman" w:cs="Times New Roman"/>
          <w:sz w:val="22"/>
          <w:szCs w:val="22"/>
        </w:rPr>
        <w:t xml:space="preserve"> путем безналичного перечисления денежных средств на расчетный счет Поставщика, в порядке и сроки, определенные Спецификациями.</w:t>
      </w:r>
      <w:r w:rsidRPr="003E778A">
        <w:rPr>
          <w:rFonts w:ascii="Times New Roman" w:hAnsi="Times New Roman" w:cs="Times New Roman"/>
          <w:sz w:val="22"/>
          <w:szCs w:val="22"/>
        </w:rPr>
        <w:t xml:space="preserve"> </w:t>
      </w:r>
      <w:r>
        <w:rPr>
          <w:rFonts w:ascii="Times New Roman" w:hAnsi="Times New Roman" w:cs="Times New Roman"/>
          <w:sz w:val="22"/>
          <w:szCs w:val="22"/>
        </w:rPr>
        <w:t>Если стоимость Товара определена в Спецификации в иностранной валюте, то оплата производится по курсу рубля</w:t>
      </w:r>
      <w:r w:rsidR="008A73D9">
        <w:rPr>
          <w:rFonts w:ascii="Times New Roman" w:hAnsi="Times New Roman" w:cs="Times New Roman"/>
          <w:color w:val="FF0000"/>
          <w:sz w:val="22"/>
          <w:szCs w:val="22"/>
        </w:rPr>
        <w:t xml:space="preserve"> к </w:t>
      </w:r>
      <w:r w:rsidR="008A73D9" w:rsidRPr="009A4A90">
        <w:rPr>
          <w:rFonts w:ascii="Times New Roman" w:hAnsi="Times New Roman" w:cs="Times New Roman"/>
          <w:sz w:val="22"/>
          <w:szCs w:val="22"/>
        </w:rPr>
        <w:t>указанной иностранной валюте</w:t>
      </w:r>
      <w:r>
        <w:rPr>
          <w:rFonts w:ascii="Times New Roman" w:hAnsi="Times New Roman" w:cs="Times New Roman"/>
          <w:sz w:val="22"/>
          <w:szCs w:val="22"/>
        </w:rPr>
        <w:t xml:space="preserve">, </w:t>
      </w:r>
      <w:r w:rsidR="009A4A90" w:rsidRPr="00D771C7">
        <w:rPr>
          <w:rFonts w:ascii="Times New Roman" w:hAnsi="Times New Roman" w:cs="Times New Roman"/>
          <w:sz w:val="22"/>
          <w:szCs w:val="22"/>
        </w:rPr>
        <w:t>установл</w:t>
      </w:r>
      <w:r w:rsidR="009A4A90">
        <w:rPr>
          <w:rFonts w:ascii="Times New Roman" w:hAnsi="Times New Roman" w:cs="Times New Roman"/>
          <w:sz w:val="22"/>
          <w:szCs w:val="22"/>
        </w:rPr>
        <w:t>енному</w:t>
      </w:r>
      <w:r w:rsidRPr="00D771C7">
        <w:rPr>
          <w:rFonts w:ascii="Times New Roman" w:hAnsi="Times New Roman" w:cs="Times New Roman"/>
          <w:sz w:val="22"/>
          <w:szCs w:val="22"/>
        </w:rPr>
        <w:t xml:space="preserve"> ЦБ РФ на день оплаты.</w:t>
      </w:r>
    </w:p>
    <w:p w14:paraId="08C0DEE4" w14:textId="60E7082B"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3</w:t>
      </w:r>
      <w:r w:rsidRPr="00F5214A">
        <w:rPr>
          <w:rFonts w:ascii="Times New Roman" w:hAnsi="Times New Roman" w:cs="Times New Roman"/>
          <w:sz w:val="22"/>
          <w:szCs w:val="22"/>
        </w:rPr>
        <w:t>. Днем оплаты считается дата списания денежных средств</w:t>
      </w:r>
      <w:r w:rsidR="00E911AA" w:rsidRPr="00F5214A">
        <w:rPr>
          <w:rFonts w:ascii="Times New Roman" w:hAnsi="Times New Roman" w:cs="Times New Roman"/>
          <w:sz w:val="22"/>
          <w:szCs w:val="22"/>
        </w:rPr>
        <w:t xml:space="preserve"> с расчетного счета Покупателя.</w:t>
      </w:r>
    </w:p>
    <w:p w14:paraId="08C0DEE5" w14:textId="6F2DC967" w:rsidR="00E911AA" w:rsidRPr="00F5214A" w:rsidRDefault="00E911AA"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4</w:t>
      </w:r>
      <w:r w:rsidR="009C6CCD" w:rsidRPr="00F5214A">
        <w:rPr>
          <w:rFonts w:ascii="Times New Roman" w:hAnsi="Times New Roman" w:cs="Times New Roman"/>
          <w:sz w:val="22"/>
          <w:szCs w:val="22"/>
        </w:rPr>
        <w:t>. Условия</w:t>
      </w:r>
      <w:r w:rsidRPr="00F5214A">
        <w:rPr>
          <w:rFonts w:ascii="Times New Roman" w:hAnsi="Times New Roman" w:cs="Times New Roman"/>
          <w:sz w:val="22"/>
          <w:szCs w:val="22"/>
        </w:rPr>
        <w:t xml:space="preserve">, предусматривающие отсрочку или рассрочку </w:t>
      </w:r>
      <w:r w:rsidR="009C6CCD" w:rsidRPr="00F5214A">
        <w:rPr>
          <w:rFonts w:ascii="Times New Roman" w:hAnsi="Times New Roman" w:cs="Times New Roman"/>
          <w:sz w:val="22"/>
          <w:szCs w:val="22"/>
        </w:rPr>
        <w:t xml:space="preserve">оплаты Товара, </w:t>
      </w:r>
      <w:r w:rsidRPr="00F5214A">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F5214A" w:rsidRDefault="00842566" w:rsidP="00842566">
      <w:pPr>
        <w:pStyle w:val="ConsPlusNormal"/>
        <w:widowControl/>
        <w:ind w:firstLine="540"/>
        <w:jc w:val="both"/>
        <w:rPr>
          <w:rFonts w:ascii="Times New Roman" w:hAnsi="Times New Roman" w:cs="Times New Roman"/>
          <w:sz w:val="22"/>
          <w:szCs w:val="22"/>
        </w:rPr>
      </w:pPr>
    </w:p>
    <w:p w14:paraId="08C0DEE7" w14:textId="77777777" w:rsidR="00842566" w:rsidRPr="00F5214A" w:rsidRDefault="00842566" w:rsidP="00842566">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3.</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ПОРЯДОК ПОСТАВКИ И ПРИЕМКИ-ПЕРЕДАЧИ ТОВАРА</w:t>
      </w:r>
    </w:p>
    <w:p w14:paraId="08C0DEE8" w14:textId="3512B0A2" w:rsidR="00842566" w:rsidRPr="00F5214A" w:rsidRDefault="008F5CA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3.1. </w:t>
      </w:r>
      <w:r w:rsidR="00CD5C44" w:rsidRPr="00F5214A">
        <w:rPr>
          <w:rFonts w:ascii="Times New Roman" w:hAnsi="Times New Roman" w:cs="Times New Roman"/>
          <w:sz w:val="22"/>
          <w:szCs w:val="22"/>
        </w:rPr>
        <w:t xml:space="preserve">Сроки, базис и условия поставки </w:t>
      </w:r>
      <w:r w:rsidR="004109CD">
        <w:rPr>
          <w:rFonts w:ascii="Times New Roman" w:hAnsi="Times New Roman" w:cs="Times New Roman"/>
          <w:sz w:val="22"/>
          <w:szCs w:val="22"/>
        </w:rPr>
        <w:t xml:space="preserve">Товара </w:t>
      </w:r>
      <w:r w:rsidR="00842566" w:rsidRPr="00F5214A">
        <w:rPr>
          <w:rFonts w:ascii="Times New Roman" w:hAnsi="Times New Roman" w:cs="Times New Roman"/>
          <w:sz w:val="22"/>
          <w:szCs w:val="22"/>
        </w:rPr>
        <w:t>указываются Сторонами в Спецификациях к настоящему Договору.</w:t>
      </w:r>
    </w:p>
    <w:p w14:paraId="08C0DEE9"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3</w:t>
      </w:r>
      <w:r w:rsidRPr="00F5214A">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F5214A">
        <w:rPr>
          <w:rFonts w:ascii="Times New Roman" w:hAnsi="Times New Roman" w:cs="Times New Roman"/>
          <w:sz w:val="22"/>
          <w:szCs w:val="22"/>
        </w:rPr>
        <w:t xml:space="preserve">в соответствии с базисом поставки </w:t>
      </w:r>
      <w:r w:rsidRPr="00F5214A">
        <w:rPr>
          <w:rFonts w:ascii="Times New Roman" w:hAnsi="Times New Roman" w:cs="Times New Roman"/>
          <w:sz w:val="22"/>
          <w:szCs w:val="22"/>
        </w:rPr>
        <w:t>(далее – «Пункт назначения»).</w:t>
      </w:r>
      <w:r w:rsidRPr="00F5214A" w:rsidDel="00673F29">
        <w:rPr>
          <w:rFonts w:ascii="Times New Roman" w:hAnsi="Times New Roman" w:cs="Times New Roman"/>
          <w:sz w:val="22"/>
          <w:szCs w:val="22"/>
        </w:rPr>
        <w:t xml:space="preserve"> </w:t>
      </w:r>
      <w:r w:rsidR="003E778A" w:rsidRPr="00D771C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4</w:t>
      </w:r>
      <w:r w:rsidRPr="00F5214A">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0B6DE20B"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5</w:t>
      </w:r>
      <w:r w:rsidRPr="00F5214A">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Pr>
          <w:rFonts w:ascii="Times New Roman" w:hAnsi="Times New Roman" w:cs="Times New Roman"/>
          <w:sz w:val="22"/>
          <w:szCs w:val="22"/>
        </w:rPr>
        <w:t>:</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 xml:space="preserve">товарная </w:t>
      </w:r>
      <w:r w:rsidRPr="00F5214A">
        <w:rPr>
          <w:rFonts w:ascii="Times New Roman" w:hAnsi="Times New Roman" w:cs="Times New Roman"/>
          <w:sz w:val="22"/>
          <w:szCs w:val="22"/>
        </w:rPr>
        <w:t>накладная</w:t>
      </w:r>
      <w:r w:rsidR="00D54A75">
        <w:rPr>
          <w:rFonts w:ascii="Times New Roman" w:hAnsi="Times New Roman" w:cs="Times New Roman"/>
          <w:sz w:val="22"/>
          <w:szCs w:val="22"/>
        </w:rPr>
        <w:t xml:space="preserve">  </w:t>
      </w:r>
      <w:r w:rsidR="00CD5C44" w:rsidRPr="00F5214A">
        <w:rPr>
          <w:rFonts w:ascii="Times New Roman" w:hAnsi="Times New Roman" w:cs="Times New Roman"/>
          <w:sz w:val="22"/>
          <w:szCs w:val="22"/>
        </w:rPr>
        <w:t>(ТОРГ-12)</w:t>
      </w:r>
      <w:r w:rsidR="00824A2D" w:rsidRPr="00F5214A">
        <w:rPr>
          <w:rFonts w:ascii="Times New Roman" w:hAnsi="Times New Roman" w:cs="Times New Roman"/>
          <w:sz w:val="22"/>
          <w:szCs w:val="22"/>
        </w:rPr>
        <w:t xml:space="preserve">, </w:t>
      </w:r>
      <w:r w:rsidR="003E778A">
        <w:rPr>
          <w:rFonts w:ascii="Times New Roman" w:hAnsi="Times New Roman" w:cs="Times New Roman"/>
          <w:sz w:val="22"/>
          <w:szCs w:val="22"/>
        </w:rPr>
        <w:t xml:space="preserve">либо </w:t>
      </w:r>
      <w:r w:rsidR="00824A2D" w:rsidRPr="00F5214A">
        <w:rPr>
          <w:rFonts w:ascii="Times New Roman" w:hAnsi="Times New Roman" w:cs="Times New Roman"/>
          <w:sz w:val="22"/>
          <w:szCs w:val="22"/>
        </w:rPr>
        <w:t>универсальный передаточный документ (УПД)</w:t>
      </w:r>
      <w:r w:rsidRPr="00F5214A">
        <w:rPr>
          <w:rFonts w:ascii="Times New Roman" w:hAnsi="Times New Roman" w:cs="Times New Roman"/>
          <w:sz w:val="22"/>
          <w:szCs w:val="22"/>
        </w:rPr>
        <w:t>,</w:t>
      </w:r>
      <w:r w:rsidR="003E778A" w:rsidRPr="003E778A">
        <w:rPr>
          <w:rFonts w:ascii="Times New Roman" w:hAnsi="Times New Roman" w:cs="Times New Roman"/>
          <w:sz w:val="22"/>
          <w:szCs w:val="22"/>
        </w:rPr>
        <w:t xml:space="preserve"> </w:t>
      </w:r>
      <w:r w:rsidR="00032D71">
        <w:rPr>
          <w:rFonts w:ascii="Times New Roman" w:hAnsi="Times New Roman" w:cs="Times New Roman"/>
          <w:sz w:val="22"/>
          <w:szCs w:val="22"/>
        </w:rPr>
        <w:t xml:space="preserve">либо </w:t>
      </w:r>
      <w:r w:rsidR="00032D71" w:rsidRPr="00F5214A">
        <w:rPr>
          <w:rFonts w:ascii="Times New Roman" w:hAnsi="Times New Roman" w:cs="Times New Roman"/>
          <w:sz w:val="22"/>
          <w:szCs w:val="22"/>
        </w:rPr>
        <w:t>акт приема-передачи</w:t>
      </w:r>
      <w:r w:rsidR="00032D71">
        <w:rPr>
          <w:rFonts w:ascii="Times New Roman" w:hAnsi="Times New Roman" w:cs="Times New Roman"/>
          <w:sz w:val="22"/>
          <w:szCs w:val="22"/>
        </w:rPr>
        <w:t xml:space="preserve">; </w:t>
      </w:r>
      <w:r w:rsidR="003E778A">
        <w:rPr>
          <w:rFonts w:ascii="Times New Roman" w:hAnsi="Times New Roman" w:cs="Times New Roman"/>
          <w:sz w:val="22"/>
          <w:szCs w:val="22"/>
        </w:rPr>
        <w:t>товарно-транспортная накладная (ТТН)</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счет-фактура</w:t>
      </w:r>
      <w:r w:rsidR="00032D71">
        <w:rPr>
          <w:rFonts w:ascii="Times New Roman" w:hAnsi="Times New Roman" w:cs="Times New Roman"/>
          <w:sz w:val="22"/>
          <w:szCs w:val="22"/>
        </w:rPr>
        <w:t xml:space="preserve"> (при предоставлении товарной накладной)</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сертификаты</w:t>
      </w:r>
      <w:r w:rsidR="004109CD">
        <w:rPr>
          <w:rFonts w:ascii="Times New Roman" w:hAnsi="Times New Roman" w:cs="Times New Roman"/>
          <w:sz w:val="22"/>
          <w:szCs w:val="22"/>
        </w:rPr>
        <w:t>/декларации</w:t>
      </w:r>
      <w:r w:rsidRPr="00F5214A">
        <w:rPr>
          <w:rFonts w:ascii="Times New Roman" w:hAnsi="Times New Roman" w:cs="Times New Roman"/>
          <w:sz w:val="22"/>
          <w:szCs w:val="22"/>
        </w:rPr>
        <w:t xml:space="preserve"> качества</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руководство по эксплуатации</w:t>
      </w:r>
      <w:r w:rsidR="004A21EF">
        <w:rPr>
          <w:rFonts w:ascii="Times New Roman" w:hAnsi="Times New Roman" w:cs="Times New Roman"/>
          <w:sz w:val="22"/>
          <w:szCs w:val="22"/>
        </w:rPr>
        <w:t>;</w:t>
      </w:r>
      <w:r w:rsidR="00824A2D" w:rsidRPr="00F5214A">
        <w:rPr>
          <w:rFonts w:ascii="Times New Roman" w:hAnsi="Times New Roman" w:cs="Times New Roman"/>
          <w:sz w:val="22"/>
          <w:szCs w:val="22"/>
        </w:rPr>
        <w:t xml:space="preserve"> гарантийные документы</w:t>
      </w:r>
      <w:r w:rsidR="003E778A">
        <w:rPr>
          <w:rFonts w:ascii="Times New Roman" w:hAnsi="Times New Roman" w:cs="Times New Roman"/>
          <w:sz w:val="22"/>
          <w:szCs w:val="22"/>
        </w:rPr>
        <w:t xml:space="preserve">. </w:t>
      </w:r>
      <w:r w:rsidR="003E778A" w:rsidRPr="00D771C7">
        <w:rPr>
          <w:rFonts w:ascii="Times New Roman" w:hAnsi="Times New Roman" w:cs="Times New Roman"/>
          <w:sz w:val="22"/>
          <w:szCs w:val="22"/>
        </w:rPr>
        <w:t xml:space="preserve">В случае </w:t>
      </w:r>
      <w:r w:rsidR="003E778A" w:rsidRPr="00D771C7">
        <w:rPr>
          <w:rFonts w:ascii="Times New Roman" w:hAnsi="Times New Roman" w:cs="Times New Roman"/>
          <w:sz w:val="22"/>
          <w:szCs w:val="22"/>
        </w:rPr>
        <w:lastRenderedPageBreak/>
        <w:t>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D771C7" w:rsidRDefault="003E778A" w:rsidP="003E778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6</w:t>
      </w:r>
      <w:r>
        <w:rPr>
          <w:rFonts w:ascii="Times New Roman" w:hAnsi="Times New Roman" w:cs="Times New Roman"/>
          <w:sz w:val="22"/>
          <w:szCs w:val="22"/>
        </w:rPr>
        <w:t xml:space="preserve">. </w:t>
      </w:r>
      <w:r w:rsidRPr="00D771C7">
        <w:rPr>
          <w:rFonts w:ascii="Times New Roman" w:hAnsi="Times New Roman" w:cs="Times New Roman"/>
          <w:sz w:val="22"/>
          <w:szCs w:val="22"/>
        </w:rPr>
        <w:t>Поставщик обязан оформлять счета, счета-фактуры и товарные накладные</w:t>
      </w:r>
      <w:r>
        <w:rPr>
          <w:rFonts w:ascii="Times New Roman" w:hAnsi="Times New Roman" w:cs="Times New Roman"/>
          <w:sz w:val="22"/>
          <w:szCs w:val="22"/>
        </w:rPr>
        <w:t xml:space="preserve"> </w:t>
      </w:r>
      <w:r w:rsidRPr="00D771C7">
        <w:rPr>
          <w:rFonts w:ascii="Times New Roman" w:hAnsi="Times New Roman" w:cs="Times New Roman"/>
          <w:sz w:val="22"/>
          <w:szCs w:val="22"/>
        </w:rPr>
        <w:t>(по форме № ТОРГ-12) или УПД</w:t>
      </w:r>
      <w:r>
        <w:rPr>
          <w:rFonts w:ascii="Times New Roman" w:hAnsi="Times New Roman" w:cs="Times New Roman"/>
          <w:sz w:val="22"/>
          <w:szCs w:val="22"/>
        </w:rPr>
        <w:t>, товарно-транспортные накладные</w:t>
      </w:r>
      <w:r w:rsidRPr="00D771C7">
        <w:rPr>
          <w:rFonts w:ascii="Times New Roman" w:hAnsi="Times New Roman" w:cs="Times New Roman"/>
          <w:sz w:val="22"/>
          <w:szCs w:val="22"/>
        </w:rPr>
        <w:t>,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F5214A" w:rsidRDefault="003E778A" w:rsidP="003E778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7</w:t>
      </w:r>
      <w:r>
        <w:rPr>
          <w:rFonts w:ascii="Times New Roman" w:hAnsi="Times New Roman" w:cs="Times New Roman"/>
          <w:sz w:val="22"/>
          <w:szCs w:val="22"/>
        </w:rPr>
        <w:t xml:space="preserve">. </w:t>
      </w:r>
      <w:r w:rsidRPr="00B1773A">
        <w:rPr>
          <w:rFonts w:ascii="Times New Roman" w:hAnsi="Times New Roman" w:cs="Times New Roman"/>
          <w:sz w:val="22"/>
          <w:szCs w:val="22"/>
        </w:rPr>
        <w:t>В случае нарушения Поставщиком порядка оформления документов (п.3.</w:t>
      </w:r>
      <w:r w:rsidR="00657A72">
        <w:rPr>
          <w:rFonts w:ascii="Times New Roman" w:hAnsi="Times New Roman" w:cs="Times New Roman"/>
          <w:sz w:val="22"/>
          <w:szCs w:val="22"/>
        </w:rPr>
        <w:t>6</w:t>
      </w:r>
      <w:r w:rsidRPr="00B1773A">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Pr>
          <w:rFonts w:ascii="Times New Roman" w:hAnsi="Times New Roman" w:cs="Times New Roman"/>
          <w:sz w:val="22"/>
          <w:szCs w:val="22"/>
        </w:rPr>
        <w:t>я</w:t>
      </w:r>
      <w:r>
        <w:rPr>
          <w:rFonts w:ascii="Times New Roman" w:hAnsi="Times New Roman" w:cs="Times New Roman"/>
          <w:sz w:val="22"/>
          <w:szCs w:val="22"/>
        </w:rPr>
        <w:t>.</w:t>
      </w:r>
    </w:p>
    <w:p w14:paraId="08C0DEED" w14:textId="4B9C3DF6"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8</w:t>
      </w:r>
      <w:r w:rsidRPr="00F5214A">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F5214A">
        <w:rPr>
          <w:rFonts w:ascii="Times New Roman" w:hAnsi="Times New Roman" w:cs="Times New Roman"/>
          <w:sz w:val="22"/>
          <w:szCs w:val="22"/>
        </w:rPr>
        <w:t>, подтверждающих передачу Товара Покупателю</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товарная накладная  (ТОРГ-12)</w:t>
      </w:r>
      <w:r w:rsidR="00824A2D" w:rsidRPr="00F5214A">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00824A2D" w:rsidRPr="00F5214A">
        <w:rPr>
          <w:rFonts w:ascii="Times New Roman" w:hAnsi="Times New Roman" w:cs="Times New Roman"/>
          <w:sz w:val="22"/>
          <w:szCs w:val="22"/>
        </w:rPr>
        <w:t>УПД</w:t>
      </w:r>
      <w:r w:rsidRPr="00F5214A">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003E778A">
        <w:rPr>
          <w:rFonts w:ascii="Times New Roman" w:hAnsi="Times New Roman" w:cs="Times New Roman"/>
          <w:sz w:val="22"/>
          <w:szCs w:val="22"/>
        </w:rPr>
        <w:t>ТТН</w:t>
      </w:r>
      <w:r w:rsidR="00657A72">
        <w:rPr>
          <w:rFonts w:ascii="Times New Roman" w:hAnsi="Times New Roman" w:cs="Times New Roman"/>
          <w:sz w:val="22"/>
          <w:szCs w:val="22"/>
        </w:rPr>
        <w:t>,</w:t>
      </w:r>
      <w:r w:rsidR="003E778A">
        <w:rPr>
          <w:rFonts w:ascii="Times New Roman" w:hAnsi="Times New Roman" w:cs="Times New Roman"/>
          <w:sz w:val="22"/>
          <w:szCs w:val="22"/>
        </w:rPr>
        <w:t xml:space="preserve"> при наличии - акт приема-передачи), </w:t>
      </w:r>
      <w:r w:rsidR="003E778A" w:rsidRPr="00D771C7">
        <w:rPr>
          <w:rFonts w:ascii="Times New Roman" w:hAnsi="Times New Roman" w:cs="Times New Roman"/>
          <w:sz w:val="22"/>
          <w:szCs w:val="22"/>
        </w:rPr>
        <w:t>а при поставке Товара силами перевозчика - в момент получения Товара от перевозчика и подписания документов</w:t>
      </w:r>
      <w:r w:rsidRPr="00F5214A">
        <w:rPr>
          <w:rFonts w:ascii="Times New Roman" w:hAnsi="Times New Roman" w:cs="Times New Roman"/>
          <w:sz w:val="22"/>
          <w:szCs w:val="22"/>
        </w:rPr>
        <w:t>.</w:t>
      </w:r>
    </w:p>
    <w:p w14:paraId="08C0DEEE" w14:textId="747B15ED" w:rsidR="00842566" w:rsidRPr="00F5214A" w:rsidRDefault="00842566" w:rsidP="00842566">
      <w:pPr>
        <w:jc w:val="both"/>
        <w:rPr>
          <w:sz w:val="22"/>
          <w:szCs w:val="22"/>
        </w:rPr>
      </w:pPr>
      <w:r w:rsidRPr="00F5214A">
        <w:rPr>
          <w:sz w:val="22"/>
          <w:szCs w:val="22"/>
        </w:rPr>
        <w:t>3.</w:t>
      </w:r>
      <w:r w:rsidR="006D69BD">
        <w:rPr>
          <w:sz w:val="22"/>
          <w:szCs w:val="22"/>
        </w:rPr>
        <w:t>9</w:t>
      </w:r>
      <w:r w:rsidRPr="00F5214A">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F5214A">
        <w:rPr>
          <w:sz w:val="22"/>
          <w:szCs w:val="22"/>
        </w:rPr>
        <w:t>документами, указанными в п. 3.</w:t>
      </w:r>
      <w:r w:rsidR="00FC726C">
        <w:rPr>
          <w:sz w:val="22"/>
          <w:szCs w:val="22"/>
        </w:rPr>
        <w:t>5</w:t>
      </w:r>
      <w:r w:rsidR="00161BD3" w:rsidRPr="00F5214A">
        <w:rPr>
          <w:sz w:val="22"/>
          <w:szCs w:val="22"/>
        </w:rPr>
        <w:t xml:space="preserve"> Договора</w:t>
      </w:r>
      <w:r w:rsidRPr="00F5214A">
        <w:rPr>
          <w:sz w:val="22"/>
          <w:szCs w:val="22"/>
        </w:rPr>
        <w:t>, подписываемыми уполномоченными представителями Сторон.</w:t>
      </w:r>
    </w:p>
    <w:p w14:paraId="08C0DEEF" w14:textId="24089E2A"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9</w:t>
      </w:r>
      <w:r w:rsidRPr="00F5214A">
        <w:rPr>
          <w:rFonts w:ascii="Times New Roman" w:hAnsi="Times New Roman" w:cs="Times New Roman"/>
          <w:sz w:val="22"/>
          <w:szCs w:val="22"/>
        </w:rPr>
        <w:t>.1</w:t>
      </w:r>
      <w:r w:rsidR="00161BD3" w:rsidRPr="00F5214A">
        <w:rPr>
          <w:rFonts w:ascii="Times New Roman" w:hAnsi="Times New Roman" w:cs="Times New Roman"/>
          <w:sz w:val="22"/>
          <w:szCs w:val="22"/>
        </w:rPr>
        <w:t>.</w:t>
      </w:r>
      <w:r w:rsidRPr="00F5214A">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Pr>
          <w:rFonts w:ascii="Times New Roman" w:hAnsi="Times New Roman" w:cs="Times New Roman"/>
          <w:sz w:val="22"/>
          <w:szCs w:val="22"/>
        </w:rPr>
        <w:t xml:space="preserve"> (</w:t>
      </w:r>
      <w:r w:rsidR="003E778A" w:rsidRPr="0046734B">
        <w:rPr>
          <w:rFonts w:ascii="Times New Roman" w:hAnsi="Times New Roman" w:cs="Times New Roman"/>
          <w:sz w:val="22"/>
          <w:szCs w:val="22"/>
        </w:rPr>
        <w:t>е-mail, факс, телефон</w:t>
      </w:r>
      <w:r w:rsidR="003E778A">
        <w:rPr>
          <w:rFonts w:ascii="Times New Roman" w:hAnsi="Times New Roman" w:cs="Times New Roman"/>
          <w:sz w:val="22"/>
          <w:szCs w:val="22"/>
        </w:rPr>
        <w:t>)</w:t>
      </w:r>
      <w:r w:rsidRPr="00F5214A">
        <w:rPr>
          <w:rFonts w:ascii="Times New Roman" w:hAnsi="Times New Roman" w:cs="Times New Roman"/>
          <w:sz w:val="22"/>
          <w:szCs w:val="22"/>
        </w:rPr>
        <w:t xml:space="preserve"> в течение 24 часов с момента выявления </w:t>
      </w:r>
      <w:r w:rsidR="00161BD3" w:rsidRPr="00F5214A">
        <w:rPr>
          <w:rFonts w:ascii="Times New Roman" w:hAnsi="Times New Roman" w:cs="Times New Roman"/>
          <w:sz w:val="22"/>
          <w:szCs w:val="22"/>
        </w:rPr>
        <w:t xml:space="preserve">такого несоответствия </w:t>
      </w:r>
      <w:r w:rsidRPr="00F5214A">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10</w:t>
      </w:r>
      <w:r w:rsidRPr="00F5214A">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F5214A" w:rsidRDefault="00842566" w:rsidP="00842566">
      <w:pPr>
        <w:jc w:val="both"/>
        <w:rPr>
          <w:sz w:val="22"/>
          <w:szCs w:val="22"/>
        </w:rPr>
      </w:pPr>
      <w:r w:rsidRPr="00F5214A">
        <w:rPr>
          <w:sz w:val="22"/>
          <w:szCs w:val="22"/>
        </w:rPr>
        <w:t>3.</w:t>
      </w:r>
      <w:r w:rsidR="006D69BD">
        <w:rPr>
          <w:sz w:val="22"/>
          <w:szCs w:val="22"/>
        </w:rPr>
        <w:t>11</w:t>
      </w:r>
      <w:r w:rsidRPr="00F5214A">
        <w:rPr>
          <w:sz w:val="22"/>
          <w:szCs w:val="22"/>
        </w:rPr>
        <w:t xml:space="preserve">. Все затраты, связанные с недопоставкой и/или </w:t>
      </w:r>
      <w:r w:rsidR="003E778A" w:rsidRPr="00F5214A">
        <w:rPr>
          <w:sz w:val="22"/>
          <w:szCs w:val="22"/>
        </w:rPr>
        <w:t>поставкой Товара ненадлежащего качества,</w:t>
      </w:r>
      <w:r w:rsidRPr="00F5214A">
        <w:rPr>
          <w:sz w:val="22"/>
          <w:szCs w:val="22"/>
        </w:rPr>
        <w:t xml:space="preserve"> относятся на Сторону</w:t>
      </w:r>
      <w:r w:rsidR="00161BD3" w:rsidRPr="00F5214A">
        <w:rPr>
          <w:sz w:val="22"/>
          <w:szCs w:val="22"/>
        </w:rPr>
        <w:t>, ответственную за указанные недостатки</w:t>
      </w:r>
      <w:r w:rsidRPr="00F5214A">
        <w:rPr>
          <w:sz w:val="22"/>
          <w:szCs w:val="22"/>
        </w:rPr>
        <w:t>.</w:t>
      </w:r>
    </w:p>
    <w:p w14:paraId="08C0DEF2" w14:textId="4B1DE6F7" w:rsidR="009C6CCD" w:rsidRPr="00F5214A" w:rsidRDefault="009C6CCD" w:rsidP="00842566">
      <w:pPr>
        <w:jc w:val="both"/>
        <w:rPr>
          <w:sz w:val="22"/>
          <w:szCs w:val="22"/>
        </w:rPr>
      </w:pPr>
      <w:r w:rsidRPr="00F5214A">
        <w:rPr>
          <w:sz w:val="22"/>
          <w:szCs w:val="22"/>
        </w:rPr>
        <w:t>3.1</w:t>
      </w:r>
      <w:r w:rsidR="006D69BD">
        <w:rPr>
          <w:sz w:val="22"/>
          <w:szCs w:val="22"/>
        </w:rPr>
        <w:t>2</w:t>
      </w:r>
      <w:r w:rsidRPr="00F5214A">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F5214A" w:rsidRDefault="00161BD3" w:rsidP="00842566">
      <w:pPr>
        <w:jc w:val="both"/>
        <w:rPr>
          <w:sz w:val="22"/>
          <w:szCs w:val="22"/>
        </w:rPr>
      </w:pPr>
    </w:p>
    <w:p w14:paraId="08C0DEF4"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4. КАЧЕСТВО ТОВАРА, ГАРАНТИЯ</w:t>
      </w:r>
    </w:p>
    <w:p w14:paraId="08C0DEF5"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4.1.</w:t>
      </w:r>
      <w:r w:rsidR="00557AD4" w:rsidRPr="00F5214A">
        <w:rPr>
          <w:sz w:val="22"/>
          <w:szCs w:val="22"/>
        </w:rPr>
        <w:t xml:space="preserve"> </w:t>
      </w:r>
      <w:r w:rsidRPr="00F5214A">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F5214A" w:rsidRDefault="00842566" w:rsidP="00842566">
      <w:pPr>
        <w:widowControl w:val="0"/>
        <w:autoSpaceDE w:val="0"/>
        <w:autoSpaceDN w:val="0"/>
        <w:adjustRightInd w:val="0"/>
        <w:jc w:val="both"/>
        <w:rPr>
          <w:sz w:val="22"/>
          <w:szCs w:val="22"/>
        </w:rPr>
      </w:pPr>
      <w:r w:rsidRPr="00F5214A">
        <w:rPr>
          <w:sz w:val="22"/>
          <w:szCs w:val="22"/>
        </w:rPr>
        <w:t xml:space="preserve">4.2. </w:t>
      </w:r>
      <w:r w:rsidR="009C0045" w:rsidRPr="00F5214A">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Pr>
          <w:sz w:val="22"/>
          <w:szCs w:val="22"/>
        </w:rPr>
        <w:t>5</w:t>
      </w:r>
      <w:r w:rsidR="009C0045" w:rsidRPr="00F5214A">
        <w:rPr>
          <w:sz w:val="22"/>
          <w:szCs w:val="22"/>
        </w:rPr>
        <w:t xml:space="preserve"> Договора.</w:t>
      </w:r>
      <w:r w:rsidRPr="00F5214A">
        <w:rPr>
          <w:sz w:val="22"/>
          <w:szCs w:val="22"/>
        </w:rPr>
        <w:t xml:space="preserve"> </w:t>
      </w:r>
    </w:p>
    <w:p w14:paraId="08C0DEF7" w14:textId="77777777" w:rsidR="00842566" w:rsidRDefault="009C0045" w:rsidP="00842566">
      <w:pPr>
        <w:widowControl w:val="0"/>
        <w:autoSpaceDE w:val="0"/>
        <w:autoSpaceDN w:val="0"/>
        <w:adjustRightInd w:val="0"/>
        <w:jc w:val="both"/>
        <w:rPr>
          <w:sz w:val="22"/>
          <w:szCs w:val="22"/>
        </w:rPr>
      </w:pPr>
      <w:r w:rsidRPr="00F5214A">
        <w:rPr>
          <w:sz w:val="22"/>
          <w:szCs w:val="22"/>
        </w:rPr>
        <w:t>Г</w:t>
      </w:r>
      <w:r w:rsidR="00842566" w:rsidRPr="00F5214A">
        <w:rPr>
          <w:sz w:val="22"/>
          <w:szCs w:val="22"/>
        </w:rPr>
        <w:t>арантийный срок указывается Сторонами в Спецификациях на поставку соответствующего Товара.</w:t>
      </w:r>
      <w:r w:rsidR="00D54A75">
        <w:rPr>
          <w:sz w:val="22"/>
          <w:szCs w:val="22"/>
        </w:rPr>
        <w:t xml:space="preserve"> </w:t>
      </w:r>
      <w:r w:rsidR="00D54A75" w:rsidRPr="00637644">
        <w:rPr>
          <w:sz w:val="22"/>
          <w:szCs w:val="22"/>
        </w:rPr>
        <w:t>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637644" w:rsidRDefault="00A66823" w:rsidP="00842566">
      <w:pPr>
        <w:widowControl w:val="0"/>
        <w:autoSpaceDE w:val="0"/>
        <w:autoSpaceDN w:val="0"/>
        <w:adjustRightInd w:val="0"/>
        <w:jc w:val="both"/>
        <w:rPr>
          <w:sz w:val="22"/>
          <w:szCs w:val="22"/>
        </w:rPr>
      </w:pPr>
      <w:r>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F5214A">
        <w:rPr>
          <w:sz w:val="22"/>
          <w:szCs w:val="22"/>
        </w:rPr>
        <w:t>исчисляется</w:t>
      </w:r>
      <w:r w:rsidRPr="00F5214A">
        <w:rPr>
          <w:sz w:val="22"/>
          <w:szCs w:val="22"/>
        </w:rPr>
        <w:t xml:space="preserve"> до устранения соответству</w:t>
      </w:r>
      <w:r w:rsidR="009C0045" w:rsidRPr="00F5214A">
        <w:rPr>
          <w:sz w:val="22"/>
          <w:szCs w:val="22"/>
        </w:rPr>
        <w:t>ющих обстоятельств Поставщиком.</w:t>
      </w:r>
    </w:p>
    <w:p w14:paraId="08C0DEF9" w14:textId="02B9AAAF" w:rsidR="00557AD4" w:rsidRPr="00F5214A" w:rsidRDefault="00842566" w:rsidP="00842566">
      <w:pPr>
        <w:widowControl w:val="0"/>
        <w:autoSpaceDE w:val="0"/>
        <w:autoSpaceDN w:val="0"/>
        <w:adjustRightInd w:val="0"/>
        <w:jc w:val="both"/>
        <w:rPr>
          <w:sz w:val="22"/>
          <w:szCs w:val="22"/>
        </w:rPr>
      </w:pPr>
      <w:r w:rsidRPr="00F5214A">
        <w:rPr>
          <w:sz w:val="22"/>
          <w:szCs w:val="22"/>
        </w:rPr>
        <w:t xml:space="preserve">4.4. </w:t>
      </w:r>
      <w:r w:rsidR="009C0045" w:rsidRPr="00F5214A">
        <w:rPr>
          <w:sz w:val="22"/>
          <w:szCs w:val="22"/>
        </w:rPr>
        <w:t>Недостатки Товара, выявленные (проявившиеся) в течение гарантийного срока</w:t>
      </w:r>
      <w:r w:rsidR="00A66823">
        <w:rPr>
          <w:sz w:val="22"/>
          <w:szCs w:val="22"/>
        </w:rPr>
        <w:t>/срока годности</w:t>
      </w:r>
      <w:r w:rsidR="009C0045" w:rsidRPr="00F5214A">
        <w:rPr>
          <w:sz w:val="22"/>
          <w:szCs w:val="22"/>
        </w:rPr>
        <w:t>, устанавливаются в соответствии с порядком, определенным в п. 3.</w:t>
      </w:r>
      <w:r w:rsidR="00F53C07">
        <w:rPr>
          <w:sz w:val="22"/>
          <w:szCs w:val="22"/>
        </w:rPr>
        <w:t>9</w:t>
      </w:r>
      <w:r w:rsidR="009C0045" w:rsidRPr="00F5214A">
        <w:rPr>
          <w:sz w:val="22"/>
          <w:szCs w:val="22"/>
        </w:rPr>
        <w:t xml:space="preserve">.1 Договора, с оформлением акта </w:t>
      </w:r>
      <w:r w:rsidR="00557AD4" w:rsidRPr="00F5214A">
        <w:rPr>
          <w:sz w:val="22"/>
          <w:szCs w:val="22"/>
        </w:rPr>
        <w:t xml:space="preserve">о выявленных недостатках в произвольной форме. </w:t>
      </w:r>
    </w:p>
    <w:p w14:paraId="08C0DEFA" w14:textId="13FBFEA7" w:rsidR="00557AD4" w:rsidRPr="00F5214A" w:rsidRDefault="00557AD4" w:rsidP="00842566">
      <w:pPr>
        <w:widowControl w:val="0"/>
        <w:autoSpaceDE w:val="0"/>
        <w:autoSpaceDN w:val="0"/>
        <w:adjustRightInd w:val="0"/>
        <w:jc w:val="both"/>
        <w:rPr>
          <w:sz w:val="22"/>
          <w:szCs w:val="22"/>
        </w:rPr>
      </w:pPr>
      <w:r w:rsidRPr="00F5214A">
        <w:rPr>
          <w:sz w:val="22"/>
          <w:szCs w:val="22"/>
        </w:rPr>
        <w:t xml:space="preserve">4.5. Если иного не будет согласовано Сторонами, Поставщик </w:t>
      </w:r>
      <w:r w:rsidR="00842566" w:rsidRPr="00F5214A">
        <w:rPr>
          <w:sz w:val="22"/>
          <w:szCs w:val="22"/>
        </w:rPr>
        <w:t xml:space="preserve">обязуется </w:t>
      </w:r>
      <w:r w:rsidR="00E00721" w:rsidRPr="00F5214A">
        <w:rPr>
          <w:sz w:val="22"/>
          <w:szCs w:val="22"/>
        </w:rPr>
        <w:t xml:space="preserve">за свой счет и своими силами </w:t>
      </w:r>
      <w:r w:rsidR="00842566" w:rsidRPr="00F5214A">
        <w:rPr>
          <w:sz w:val="22"/>
          <w:szCs w:val="22"/>
        </w:rPr>
        <w:t>устранять выявленные в течение гарантийного срока</w:t>
      </w:r>
      <w:r w:rsidR="00A66823">
        <w:rPr>
          <w:sz w:val="22"/>
          <w:szCs w:val="22"/>
        </w:rPr>
        <w:t>/срока годности</w:t>
      </w:r>
      <w:r w:rsidR="00842566" w:rsidRPr="00F5214A">
        <w:rPr>
          <w:sz w:val="22"/>
          <w:szCs w:val="22"/>
        </w:rPr>
        <w:t xml:space="preserve"> </w:t>
      </w:r>
      <w:r w:rsidRPr="00F5214A">
        <w:rPr>
          <w:sz w:val="22"/>
          <w:szCs w:val="22"/>
        </w:rPr>
        <w:t>недостатки Товара</w:t>
      </w:r>
      <w:r w:rsidR="00842566" w:rsidRPr="00F5214A">
        <w:rPr>
          <w:sz w:val="22"/>
          <w:szCs w:val="22"/>
        </w:rPr>
        <w:t xml:space="preserve"> </w:t>
      </w:r>
      <w:r w:rsidRPr="00F5214A">
        <w:rPr>
          <w:sz w:val="22"/>
          <w:szCs w:val="22"/>
        </w:rPr>
        <w:t>в следующие сроки:</w:t>
      </w:r>
    </w:p>
    <w:p w14:paraId="08C0DEFB" w14:textId="77777777" w:rsidR="00557AD4" w:rsidRPr="00F5214A" w:rsidRDefault="00557AD4" w:rsidP="00842566">
      <w:pPr>
        <w:widowControl w:val="0"/>
        <w:autoSpaceDE w:val="0"/>
        <w:autoSpaceDN w:val="0"/>
        <w:adjustRightInd w:val="0"/>
        <w:jc w:val="both"/>
        <w:rPr>
          <w:sz w:val="22"/>
          <w:szCs w:val="22"/>
        </w:rPr>
      </w:pPr>
      <w:r w:rsidRPr="00F5214A">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F5214A" w:rsidRDefault="00557AD4" w:rsidP="00842566">
      <w:pPr>
        <w:widowControl w:val="0"/>
        <w:autoSpaceDE w:val="0"/>
        <w:autoSpaceDN w:val="0"/>
        <w:adjustRightInd w:val="0"/>
        <w:jc w:val="both"/>
        <w:rPr>
          <w:sz w:val="22"/>
          <w:szCs w:val="22"/>
        </w:rPr>
      </w:pPr>
      <w:r w:rsidRPr="00F5214A">
        <w:rPr>
          <w:sz w:val="22"/>
          <w:szCs w:val="22"/>
        </w:rPr>
        <w:t>- в отношении Товара</w:t>
      </w:r>
      <w:r w:rsidR="00E00721" w:rsidRPr="00F5214A">
        <w:rPr>
          <w:sz w:val="22"/>
          <w:szCs w:val="22"/>
        </w:rPr>
        <w:t>, произведенных за пределами РФ или государств,</w:t>
      </w:r>
      <w:r w:rsidR="001462C2" w:rsidRPr="00F5214A">
        <w:rPr>
          <w:sz w:val="22"/>
          <w:szCs w:val="22"/>
        </w:rPr>
        <w:t xml:space="preserve"> </w:t>
      </w:r>
      <w:r w:rsidR="00E00721" w:rsidRPr="00637644">
        <w:rPr>
          <w:sz w:val="22"/>
          <w:szCs w:val="22"/>
        </w:rPr>
        <w:t xml:space="preserve">являющихся </w:t>
      </w:r>
      <w:r w:rsidR="00E00721" w:rsidRPr="00F5214A">
        <w:rPr>
          <w:sz w:val="22"/>
          <w:szCs w:val="22"/>
        </w:rPr>
        <w:t>членами Евразийского экономического союза – в течение 1</w:t>
      </w:r>
      <w:r w:rsidR="00A66823">
        <w:rPr>
          <w:sz w:val="22"/>
          <w:szCs w:val="22"/>
        </w:rPr>
        <w:t>4</w:t>
      </w:r>
      <w:r w:rsidR="00E00721" w:rsidRPr="00F5214A">
        <w:rPr>
          <w:sz w:val="22"/>
          <w:szCs w:val="22"/>
        </w:rPr>
        <w:t xml:space="preserve"> (четырнадцати) рабочих дней.</w:t>
      </w:r>
    </w:p>
    <w:p w14:paraId="08C0DEFD" w14:textId="77777777" w:rsidR="00E00721" w:rsidRPr="00F5214A" w:rsidRDefault="00E00721" w:rsidP="00842566">
      <w:pPr>
        <w:widowControl w:val="0"/>
        <w:autoSpaceDE w:val="0"/>
        <w:autoSpaceDN w:val="0"/>
        <w:adjustRightInd w:val="0"/>
        <w:jc w:val="both"/>
        <w:rPr>
          <w:sz w:val="22"/>
          <w:szCs w:val="22"/>
        </w:rPr>
      </w:pPr>
      <w:r w:rsidRPr="00F5214A">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4.</w:t>
      </w:r>
      <w:r w:rsidR="00E00721" w:rsidRPr="00F5214A">
        <w:rPr>
          <w:sz w:val="22"/>
          <w:szCs w:val="22"/>
        </w:rPr>
        <w:t>6</w:t>
      </w:r>
      <w:r w:rsidRPr="00F5214A">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F5214A" w:rsidRDefault="00842566" w:rsidP="00842566">
      <w:pPr>
        <w:pStyle w:val="ConsPlusNormal"/>
        <w:widowControl/>
        <w:ind w:firstLine="0"/>
        <w:jc w:val="both"/>
        <w:outlineLvl w:val="0"/>
        <w:rPr>
          <w:rFonts w:ascii="Times New Roman" w:hAnsi="Times New Roman" w:cs="Times New Roman"/>
          <w:sz w:val="22"/>
          <w:szCs w:val="22"/>
        </w:rPr>
      </w:pPr>
    </w:p>
    <w:p w14:paraId="08C0DF00" w14:textId="77777777" w:rsidR="00842566" w:rsidRPr="00F5214A" w:rsidRDefault="00842566" w:rsidP="00842566">
      <w:pPr>
        <w:pStyle w:val="ConsPlusNormal"/>
        <w:widowControl/>
        <w:ind w:firstLine="540"/>
        <w:jc w:val="center"/>
        <w:rPr>
          <w:rFonts w:ascii="Times New Roman" w:hAnsi="Times New Roman" w:cs="Times New Roman"/>
          <w:sz w:val="22"/>
          <w:szCs w:val="22"/>
        </w:rPr>
      </w:pPr>
      <w:r w:rsidRPr="00F5214A">
        <w:rPr>
          <w:rFonts w:ascii="Times New Roman" w:hAnsi="Times New Roman" w:cs="Times New Roman"/>
          <w:b/>
          <w:sz w:val="22"/>
          <w:szCs w:val="22"/>
        </w:rPr>
        <w:t>5. ОТВЕТСТВЕННОСТЬ СТОРОН</w:t>
      </w:r>
    </w:p>
    <w:p w14:paraId="08C0DF01"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F5214A">
        <w:rPr>
          <w:rFonts w:ascii="Times New Roman" w:hAnsi="Times New Roman" w:cs="Times New Roman"/>
          <w:sz w:val="22"/>
          <w:szCs w:val="22"/>
        </w:rPr>
        <w:t>С</w:t>
      </w:r>
      <w:r w:rsidRPr="00F5214A">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F5214A">
        <w:rPr>
          <w:rFonts w:ascii="Times New Roman" w:hAnsi="Times New Roman" w:cs="Times New Roman"/>
          <w:sz w:val="22"/>
          <w:szCs w:val="22"/>
        </w:rPr>
        <w:t>С</w:t>
      </w:r>
      <w:r w:rsidRPr="00F5214A">
        <w:rPr>
          <w:rFonts w:ascii="Times New Roman" w:hAnsi="Times New Roman" w:cs="Times New Roman"/>
          <w:sz w:val="22"/>
          <w:szCs w:val="22"/>
        </w:rPr>
        <w:t>пецификации, за каждый календарный день просрочки.</w:t>
      </w:r>
    </w:p>
    <w:p w14:paraId="08C0DF03" w14:textId="77777777" w:rsidR="003655DB" w:rsidRPr="00F5214A" w:rsidRDefault="003655DB"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В случае нарушения сроков поставки Товара более чем на 10 (десять) календарных дней, Покупатель вправе отказаться от поставки Товара. В этом случае Поставщик обязан в течение 3 (трех) банковских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12D6C18D"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в соответствии с условиями Спецификации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69878B78" w:rsidR="0089160D" w:rsidRPr="0089160D" w:rsidRDefault="0089160D" w:rsidP="008916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5.4 </w:t>
      </w:r>
      <w:r w:rsidRPr="0089160D">
        <w:rPr>
          <w:rFonts w:ascii="Times New Roman" w:hAnsi="Times New Roman" w:cs="Times New Roman"/>
          <w:sz w:val="22"/>
          <w:szCs w:val="22"/>
        </w:rPr>
        <w:t>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(включая неустойки и штрафы по решению налогового органа) 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709CD847" w14:textId="77777777" w:rsidR="0089160D" w:rsidRPr="0089160D" w:rsidRDefault="0089160D" w:rsidP="0089160D">
      <w:pPr>
        <w:widowControl w:val="0"/>
        <w:shd w:val="clear" w:color="auto" w:fill="FFFFFF"/>
        <w:autoSpaceDE w:val="0"/>
        <w:spacing w:line="220" w:lineRule="exact"/>
        <w:jc w:val="both"/>
        <w:rPr>
          <w:sz w:val="22"/>
          <w:szCs w:val="22"/>
        </w:rPr>
      </w:pPr>
      <w:r w:rsidRPr="0089160D">
        <w:rPr>
          <w:sz w:val="22"/>
          <w:szCs w:val="22"/>
        </w:rPr>
        <w:t>5.5.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7563FCE1"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6</w:t>
      </w:r>
      <w:r w:rsidRPr="00F5214A">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F5214A">
        <w:rPr>
          <w:rFonts w:ascii="Times New Roman" w:hAnsi="Times New Roman" w:cs="Times New Roman"/>
          <w:sz w:val="22"/>
          <w:szCs w:val="22"/>
        </w:rPr>
        <w:t>С</w:t>
      </w:r>
      <w:r w:rsidRPr="00F5214A">
        <w:rPr>
          <w:rFonts w:ascii="Times New Roman" w:hAnsi="Times New Roman" w:cs="Times New Roman"/>
          <w:sz w:val="22"/>
          <w:szCs w:val="22"/>
        </w:rPr>
        <w:t>тороной</w:t>
      </w:r>
      <w:r w:rsidR="003655DB" w:rsidRPr="00F5214A">
        <w:rPr>
          <w:rFonts w:ascii="Times New Roman" w:hAnsi="Times New Roman" w:cs="Times New Roman"/>
          <w:sz w:val="22"/>
          <w:szCs w:val="22"/>
        </w:rPr>
        <w:t>, имеющей право на получение неустойки,</w:t>
      </w:r>
      <w:r w:rsidRPr="00F5214A">
        <w:rPr>
          <w:rFonts w:ascii="Times New Roman" w:hAnsi="Times New Roman" w:cs="Times New Roman"/>
          <w:sz w:val="22"/>
          <w:szCs w:val="22"/>
        </w:rPr>
        <w:t xml:space="preserve"> соответствующего обоснованного письменного требования к </w:t>
      </w:r>
      <w:r w:rsidR="00D504D1" w:rsidRPr="00F5214A">
        <w:rPr>
          <w:rFonts w:ascii="Times New Roman" w:hAnsi="Times New Roman" w:cs="Times New Roman"/>
          <w:sz w:val="22"/>
          <w:szCs w:val="22"/>
        </w:rPr>
        <w:t>ответственной за нарушение договорных обязательств</w:t>
      </w:r>
      <w:r w:rsidRPr="00F5214A">
        <w:rPr>
          <w:rFonts w:ascii="Times New Roman" w:hAnsi="Times New Roman" w:cs="Times New Roman"/>
          <w:sz w:val="22"/>
          <w:szCs w:val="22"/>
        </w:rPr>
        <w:t xml:space="preserve"> </w:t>
      </w:r>
      <w:r w:rsidR="00D504D1" w:rsidRPr="00F5214A">
        <w:rPr>
          <w:rFonts w:ascii="Times New Roman" w:hAnsi="Times New Roman" w:cs="Times New Roman"/>
          <w:sz w:val="22"/>
          <w:szCs w:val="22"/>
        </w:rPr>
        <w:t>С</w:t>
      </w:r>
      <w:r w:rsidRPr="00F5214A">
        <w:rPr>
          <w:rFonts w:ascii="Times New Roman" w:hAnsi="Times New Roman" w:cs="Times New Roman"/>
          <w:sz w:val="22"/>
          <w:szCs w:val="22"/>
        </w:rPr>
        <w:t>тороне.</w:t>
      </w:r>
    </w:p>
    <w:p w14:paraId="08C0DF06" w14:textId="2AAE5EFC"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7</w:t>
      </w:r>
      <w:r w:rsidRPr="00F5214A">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675D0090" w:rsidR="0089160D" w:rsidRPr="00F5214A" w:rsidRDefault="0089160D" w:rsidP="0084256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5.8. </w:t>
      </w:r>
      <w:r w:rsidRPr="00D771C7">
        <w:rPr>
          <w:rFonts w:ascii="Times New Roman" w:hAnsi="Times New Roman" w:cs="Times New Roman"/>
          <w:sz w:val="22"/>
          <w:szCs w:val="22"/>
        </w:rPr>
        <w:t>Покупатель имеет право требовать полного возмещения убытков, причинённых Поставщиком, сверх предъявленных неустоек</w:t>
      </w:r>
      <w:r>
        <w:rPr>
          <w:rFonts w:ascii="Times New Roman" w:hAnsi="Times New Roman" w:cs="Times New Roman"/>
          <w:sz w:val="22"/>
          <w:szCs w:val="22"/>
        </w:rPr>
        <w:t>.</w:t>
      </w:r>
    </w:p>
    <w:p w14:paraId="08C0DF07" w14:textId="0BB50582" w:rsidR="00101595" w:rsidRPr="00637644" w:rsidRDefault="00101595" w:rsidP="00842566">
      <w:pPr>
        <w:pStyle w:val="ConsPlusNormal"/>
        <w:widowControl/>
        <w:ind w:firstLine="0"/>
        <w:jc w:val="both"/>
        <w:rPr>
          <w:rFonts w:ascii="Times New Roman" w:hAnsi="Times New Roman" w:cs="Times New Roman"/>
          <w:sz w:val="22"/>
          <w:szCs w:val="22"/>
        </w:rPr>
      </w:pPr>
      <w:r w:rsidRPr="00637644">
        <w:rPr>
          <w:rFonts w:ascii="Times New Roman" w:hAnsi="Times New Roman" w:cs="Times New Roman"/>
          <w:sz w:val="22"/>
          <w:szCs w:val="22"/>
        </w:rPr>
        <w:t>5.</w:t>
      </w:r>
      <w:r w:rsidR="0089160D">
        <w:rPr>
          <w:rFonts w:ascii="Times New Roman" w:hAnsi="Times New Roman" w:cs="Times New Roman"/>
          <w:sz w:val="22"/>
          <w:szCs w:val="22"/>
        </w:rPr>
        <w:t>9</w:t>
      </w:r>
      <w:r w:rsidRPr="00637644">
        <w:rPr>
          <w:rFonts w:ascii="Times New Roman" w:hAnsi="Times New Roman" w:cs="Times New Roman"/>
          <w:sz w:val="22"/>
          <w:szCs w:val="22"/>
        </w:rPr>
        <w:t>.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данном приложении.</w:t>
      </w:r>
    </w:p>
    <w:p w14:paraId="08C0DF08"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F09" w14:textId="77777777" w:rsidR="00842566" w:rsidRPr="00F5214A" w:rsidRDefault="00842566" w:rsidP="00842566">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6. ФОРС-МАЖОР</w:t>
      </w:r>
    </w:p>
    <w:p w14:paraId="02926E7C" w14:textId="77777777" w:rsidR="0089160D" w:rsidRPr="0089160D" w:rsidRDefault="0089160D" w:rsidP="0089160D">
      <w:pPr>
        <w:ind w:right="-55"/>
        <w:jc w:val="both"/>
        <w:rPr>
          <w:sz w:val="22"/>
          <w:szCs w:val="22"/>
        </w:rPr>
      </w:pPr>
      <w:r w:rsidRPr="0089160D">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89160D" w:rsidRDefault="0089160D" w:rsidP="0089160D">
      <w:pPr>
        <w:ind w:right="-55"/>
        <w:jc w:val="both"/>
        <w:rPr>
          <w:sz w:val="22"/>
          <w:szCs w:val="22"/>
        </w:rPr>
      </w:pPr>
      <w:r w:rsidRPr="0089160D">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89160D" w:rsidRDefault="0089160D" w:rsidP="0089160D">
      <w:pPr>
        <w:ind w:right="-55"/>
        <w:jc w:val="both"/>
        <w:rPr>
          <w:sz w:val="22"/>
          <w:szCs w:val="22"/>
        </w:rPr>
      </w:pPr>
      <w:r w:rsidRPr="0089160D">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89160D" w:rsidRDefault="0089160D" w:rsidP="0089160D">
      <w:pPr>
        <w:ind w:right="-55"/>
        <w:jc w:val="both"/>
        <w:rPr>
          <w:sz w:val="22"/>
          <w:szCs w:val="22"/>
        </w:rPr>
      </w:pPr>
      <w:r w:rsidRPr="0089160D">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89160D" w:rsidRDefault="0089160D" w:rsidP="0089160D">
      <w:pPr>
        <w:ind w:right="-55"/>
        <w:jc w:val="both"/>
        <w:rPr>
          <w:sz w:val="22"/>
          <w:szCs w:val="22"/>
        </w:rPr>
      </w:pPr>
      <w:r w:rsidRPr="0089160D">
        <w:rPr>
          <w:sz w:val="22"/>
          <w:szCs w:val="22"/>
        </w:rPr>
        <w:t>6.5. Стороны определили, что установление санкций не является форс-мажорным обстоятельством.</w:t>
      </w:r>
    </w:p>
    <w:p w14:paraId="08C0DF0D" w14:textId="6B5CDAD4" w:rsidR="00842566" w:rsidRPr="00F5214A" w:rsidRDefault="0089160D" w:rsidP="0089160D">
      <w:pPr>
        <w:ind w:right="-55"/>
        <w:jc w:val="both"/>
        <w:rPr>
          <w:sz w:val="22"/>
          <w:szCs w:val="22"/>
        </w:rPr>
      </w:pPr>
      <w:r w:rsidRPr="0089160D">
        <w:rPr>
          <w:sz w:val="22"/>
          <w:szCs w:val="22"/>
        </w:rPr>
        <w:t>Для целей настоящего Договора под «</w:t>
      </w:r>
      <w:r w:rsidRPr="0089160D">
        <w:rPr>
          <w:b/>
          <w:sz w:val="22"/>
          <w:szCs w:val="22"/>
        </w:rPr>
        <w:t>Санкциями</w:t>
      </w:r>
      <w:r w:rsidRPr="0089160D">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F5214A" w:rsidRDefault="00C65A15" w:rsidP="00842566">
      <w:pPr>
        <w:ind w:right="-55"/>
        <w:jc w:val="both"/>
        <w:rPr>
          <w:sz w:val="22"/>
          <w:szCs w:val="22"/>
        </w:rPr>
      </w:pPr>
    </w:p>
    <w:p w14:paraId="08C0DF0F" w14:textId="77777777" w:rsidR="00842566" w:rsidRPr="00F5214A" w:rsidRDefault="00101595" w:rsidP="00842566">
      <w:pPr>
        <w:pStyle w:val="1"/>
        <w:spacing w:after="120"/>
        <w:jc w:val="center"/>
        <w:rPr>
          <w:b/>
          <w:sz w:val="22"/>
          <w:szCs w:val="22"/>
        </w:rPr>
      </w:pPr>
      <w:r w:rsidRPr="00F5214A">
        <w:rPr>
          <w:b/>
          <w:sz w:val="22"/>
          <w:szCs w:val="22"/>
        </w:rPr>
        <w:t>7</w:t>
      </w:r>
      <w:r w:rsidR="002602B9" w:rsidRPr="00F5214A">
        <w:rPr>
          <w:b/>
          <w:sz w:val="22"/>
          <w:szCs w:val="22"/>
        </w:rPr>
        <w:t xml:space="preserve">. </w:t>
      </w:r>
      <w:r w:rsidR="00842566" w:rsidRPr="00F5214A">
        <w:rPr>
          <w:b/>
          <w:sz w:val="22"/>
          <w:szCs w:val="22"/>
        </w:rPr>
        <w:t>ЗАКЛЮЧИТЕЛЬНЫЕ ПОЛОЖЕНИЯ</w:t>
      </w:r>
    </w:p>
    <w:p w14:paraId="08C0DF10" w14:textId="77777777" w:rsidR="00842566" w:rsidRPr="00F5214A" w:rsidRDefault="00101595" w:rsidP="00842566">
      <w:pPr>
        <w:jc w:val="both"/>
        <w:rPr>
          <w:sz w:val="22"/>
          <w:szCs w:val="22"/>
        </w:rPr>
      </w:pPr>
      <w:r w:rsidRPr="00F5214A">
        <w:rPr>
          <w:sz w:val="22"/>
          <w:szCs w:val="22"/>
        </w:rPr>
        <w:t>7</w:t>
      </w:r>
      <w:r w:rsidR="00842566" w:rsidRPr="00F5214A">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F5214A" w:rsidRDefault="00101595" w:rsidP="00842566">
      <w:pPr>
        <w:jc w:val="both"/>
        <w:rPr>
          <w:sz w:val="22"/>
          <w:szCs w:val="22"/>
        </w:rPr>
      </w:pPr>
      <w:r w:rsidRPr="00F5214A">
        <w:rPr>
          <w:sz w:val="22"/>
          <w:szCs w:val="22"/>
        </w:rPr>
        <w:t>7</w:t>
      </w:r>
      <w:r w:rsidR="00842566" w:rsidRPr="00F5214A">
        <w:rPr>
          <w:sz w:val="22"/>
          <w:szCs w:val="22"/>
        </w:rPr>
        <w:t>.2. Настоящий Договор вступает в силу и становится обязательным для Сторон с момента его заключения и действует до</w:t>
      </w:r>
      <w:r w:rsidR="00DE4763" w:rsidRPr="00DE4763">
        <w:rPr>
          <w:sz w:val="22"/>
          <w:szCs w:val="22"/>
        </w:rPr>
        <w:t xml:space="preserve"> 31.12.20</w:t>
      </w:r>
      <w:r w:rsidR="00F53C07">
        <w:rPr>
          <w:sz w:val="22"/>
          <w:szCs w:val="22"/>
        </w:rPr>
        <w:t>__</w:t>
      </w:r>
      <w:r w:rsidR="00DE4763" w:rsidRPr="00DE4763">
        <w:rPr>
          <w:sz w:val="22"/>
          <w:szCs w:val="22"/>
        </w:rPr>
        <w:t xml:space="preserve"> г.</w:t>
      </w:r>
      <w:r w:rsidR="00842566" w:rsidRPr="00F5214A">
        <w:rPr>
          <w:sz w:val="22"/>
          <w:szCs w:val="22"/>
        </w:rPr>
        <w:t xml:space="preserve"> Истечение срока действия настоящего Договора не освобождает Стороны</w:t>
      </w:r>
      <w:r w:rsidR="00A71554" w:rsidRPr="00F5214A">
        <w:rPr>
          <w:sz w:val="22"/>
          <w:szCs w:val="22"/>
        </w:rPr>
        <w:t>:</w:t>
      </w:r>
    </w:p>
    <w:p w14:paraId="08C0DF12" w14:textId="77777777" w:rsidR="00A71554" w:rsidRPr="00F5214A" w:rsidRDefault="00A71554" w:rsidP="00A71554">
      <w:pPr>
        <w:jc w:val="both"/>
        <w:rPr>
          <w:sz w:val="22"/>
          <w:szCs w:val="22"/>
        </w:rPr>
      </w:pPr>
      <w:r w:rsidRPr="00F5214A">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08C0DF13" w14:textId="77777777" w:rsidR="00842566" w:rsidRPr="00F5214A" w:rsidRDefault="00A71554" w:rsidP="00A71554">
      <w:pPr>
        <w:jc w:val="both"/>
        <w:rPr>
          <w:sz w:val="22"/>
          <w:szCs w:val="22"/>
        </w:rPr>
      </w:pPr>
      <w:r w:rsidRPr="00F5214A">
        <w:rPr>
          <w:sz w:val="22"/>
          <w:szCs w:val="22"/>
        </w:rPr>
        <w:t>- от ответственности за нарушение обязательств, взятых на себя по Договору.</w:t>
      </w:r>
    </w:p>
    <w:p w14:paraId="08C0DF14" w14:textId="77777777" w:rsidR="00842566" w:rsidRPr="00F5214A" w:rsidRDefault="00101595" w:rsidP="00842566">
      <w:pPr>
        <w:jc w:val="both"/>
        <w:rPr>
          <w:sz w:val="22"/>
          <w:szCs w:val="22"/>
        </w:rPr>
      </w:pPr>
      <w:r w:rsidRPr="00F5214A">
        <w:rPr>
          <w:sz w:val="22"/>
          <w:szCs w:val="22"/>
        </w:rPr>
        <w:t>7</w:t>
      </w:r>
      <w:r w:rsidR="00842566" w:rsidRPr="00F5214A">
        <w:rPr>
          <w:sz w:val="22"/>
          <w:szCs w:val="22"/>
        </w:rPr>
        <w:t>.3.  Настоящий Договор может быть расторгнут по соглашению Сторон</w:t>
      </w:r>
      <w:r w:rsidR="00300CAF" w:rsidRPr="00F5214A">
        <w:rPr>
          <w:sz w:val="22"/>
          <w:szCs w:val="22"/>
        </w:rPr>
        <w:t>,</w:t>
      </w:r>
      <w:r w:rsidR="00300CAF" w:rsidRPr="00F5214A">
        <w:t xml:space="preserve"> </w:t>
      </w:r>
      <w:r w:rsidR="00300CAF" w:rsidRPr="00F5214A">
        <w:rPr>
          <w:sz w:val="22"/>
          <w:szCs w:val="22"/>
        </w:rPr>
        <w:t>а также по иным основаниям, предусмотренным действующим законодательством и условиями Договора</w:t>
      </w:r>
      <w:r w:rsidR="00842566" w:rsidRPr="00F5214A">
        <w:rPr>
          <w:sz w:val="22"/>
          <w:szCs w:val="22"/>
        </w:rPr>
        <w:t>.</w:t>
      </w:r>
    </w:p>
    <w:p w14:paraId="08C0DF15" w14:textId="77777777" w:rsidR="00842566" w:rsidRPr="00F5214A" w:rsidRDefault="00101595" w:rsidP="00842566">
      <w:pPr>
        <w:jc w:val="both"/>
        <w:rPr>
          <w:sz w:val="22"/>
          <w:szCs w:val="22"/>
        </w:rPr>
      </w:pPr>
      <w:r w:rsidRPr="00F5214A">
        <w:rPr>
          <w:sz w:val="22"/>
          <w:szCs w:val="22"/>
        </w:rPr>
        <w:t>7</w:t>
      </w:r>
      <w:r w:rsidR="00842566" w:rsidRPr="00F5214A">
        <w:rPr>
          <w:sz w:val="22"/>
          <w:szCs w:val="22"/>
        </w:rPr>
        <w:t>.</w:t>
      </w:r>
      <w:r w:rsidR="00824A2D" w:rsidRPr="00F5214A">
        <w:rPr>
          <w:sz w:val="22"/>
          <w:szCs w:val="22"/>
        </w:rPr>
        <w:t>4</w:t>
      </w:r>
      <w:r w:rsidR="00842566" w:rsidRPr="00F5214A">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5</w:t>
      </w:r>
      <w:r w:rsidR="00842566" w:rsidRPr="00F5214A">
        <w:rPr>
          <w:sz w:val="22"/>
          <w:szCs w:val="22"/>
        </w:rPr>
        <w:t xml:space="preserve">. </w:t>
      </w:r>
      <w:r w:rsidR="00300CAF" w:rsidRPr="00F5214A">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F5214A" w:rsidRDefault="00842566" w:rsidP="00842566">
      <w:pPr>
        <w:jc w:val="both"/>
        <w:rPr>
          <w:sz w:val="22"/>
          <w:szCs w:val="22"/>
        </w:rPr>
      </w:pPr>
      <w:r w:rsidRPr="00F5214A">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6</w:t>
      </w:r>
      <w:r w:rsidR="00842566" w:rsidRPr="00F5214A">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7</w:t>
      </w:r>
      <w:r w:rsidR="00842566" w:rsidRPr="00F5214A">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637644" w:rsidRDefault="00101595" w:rsidP="00842566">
      <w:pPr>
        <w:jc w:val="both"/>
        <w:rPr>
          <w:sz w:val="22"/>
          <w:szCs w:val="22"/>
        </w:rPr>
      </w:pPr>
      <w:r w:rsidRPr="00637644">
        <w:rPr>
          <w:sz w:val="22"/>
          <w:szCs w:val="22"/>
        </w:rPr>
        <w:t>7</w:t>
      </w:r>
      <w:r w:rsidR="00842566" w:rsidRPr="00637644">
        <w:rPr>
          <w:sz w:val="22"/>
          <w:szCs w:val="22"/>
        </w:rPr>
        <w:t>.</w:t>
      </w:r>
      <w:r w:rsidR="0089160D">
        <w:rPr>
          <w:sz w:val="22"/>
          <w:szCs w:val="22"/>
        </w:rPr>
        <w:t>8</w:t>
      </w:r>
      <w:r w:rsidR="00842566" w:rsidRPr="00637644">
        <w:rPr>
          <w:sz w:val="22"/>
          <w:szCs w:val="22"/>
        </w:rPr>
        <w:t>. Наст</w:t>
      </w:r>
      <w:r w:rsidR="00247926" w:rsidRPr="00637644">
        <w:rPr>
          <w:sz w:val="22"/>
          <w:szCs w:val="22"/>
        </w:rPr>
        <w:t xml:space="preserve">оящий Договор составлен в </w:t>
      </w:r>
      <w:r w:rsidR="00DB4DEE" w:rsidRPr="00637644">
        <w:rPr>
          <w:sz w:val="22"/>
          <w:szCs w:val="22"/>
        </w:rPr>
        <w:t>двух</w:t>
      </w:r>
      <w:r w:rsidR="00247926" w:rsidRPr="00637644">
        <w:rPr>
          <w:sz w:val="22"/>
          <w:szCs w:val="22"/>
        </w:rPr>
        <w:t xml:space="preserve"> </w:t>
      </w:r>
      <w:r w:rsidR="00842566" w:rsidRPr="00637644">
        <w:rPr>
          <w:sz w:val="22"/>
          <w:szCs w:val="22"/>
        </w:rPr>
        <w:t xml:space="preserve">подлинных экземплярах, имеющих равную юридическую силу, из них один экземпляр для Поставщика, </w:t>
      </w:r>
      <w:r w:rsidR="00DB4DEE" w:rsidRPr="00637644">
        <w:rPr>
          <w:sz w:val="22"/>
          <w:szCs w:val="22"/>
        </w:rPr>
        <w:t>другой</w:t>
      </w:r>
      <w:r w:rsidR="00842566" w:rsidRPr="00637644">
        <w:rPr>
          <w:sz w:val="22"/>
          <w:szCs w:val="22"/>
        </w:rPr>
        <w:t xml:space="preserve"> экземпляр для Покупателя.</w:t>
      </w:r>
    </w:p>
    <w:p w14:paraId="25EDD57A" w14:textId="52D50267" w:rsidR="0089160D" w:rsidRPr="0089160D" w:rsidRDefault="0089160D" w:rsidP="0089160D">
      <w:pPr>
        <w:tabs>
          <w:tab w:val="left" w:pos="567"/>
        </w:tabs>
        <w:spacing w:line="220" w:lineRule="exact"/>
        <w:jc w:val="both"/>
        <w:rPr>
          <w:sz w:val="22"/>
          <w:szCs w:val="22"/>
        </w:rPr>
      </w:pPr>
      <w:r w:rsidRPr="0089160D">
        <w:rPr>
          <w:sz w:val="22"/>
          <w:szCs w:val="22"/>
        </w:rPr>
        <w:t>7.</w:t>
      </w:r>
      <w:r>
        <w:rPr>
          <w:sz w:val="22"/>
          <w:szCs w:val="22"/>
        </w:rPr>
        <w:t>9</w:t>
      </w:r>
      <w:r w:rsidRPr="0089160D">
        <w:rPr>
          <w:sz w:val="22"/>
          <w:szCs w:val="22"/>
        </w:rPr>
        <w:t xml:space="preserve">.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89160D">
        <w:rPr>
          <w:b/>
          <w:sz w:val="22"/>
          <w:szCs w:val="22"/>
        </w:rPr>
        <w:t>не позже чем за 3 (три) рабочих дня</w:t>
      </w:r>
      <w:r w:rsidRPr="0089160D">
        <w:rPr>
          <w:sz w:val="22"/>
          <w:szCs w:val="22"/>
        </w:rPr>
        <w:t xml:space="preserve"> до очередного планируемого платежа по настоящему Договору (ст.165.1 ГК РФ).</w:t>
      </w:r>
    </w:p>
    <w:p w14:paraId="3023729A" w14:textId="77777777" w:rsidR="0089160D" w:rsidRPr="0089160D" w:rsidRDefault="0089160D" w:rsidP="0089160D">
      <w:pPr>
        <w:jc w:val="both"/>
        <w:rPr>
          <w:sz w:val="22"/>
          <w:szCs w:val="22"/>
        </w:rPr>
      </w:pPr>
      <w:r w:rsidRPr="0089160D">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F5214A" w:rsidRDefault="0089160D" w:rsidP="00B0098F">
      <w:pPr>
        <w:jc w:val="both"/>
        <w:rPr>
          <w:sz w:val="22"/>
          <w:szCs w:val="22"/>
        </w:rPr>
      </w:pPr>
      <w:r w:rsidRPr="0089160D">
        <w:rPr>
          <w:sz w:val="22"/>
          <w:szCs w:val="22"/>
        </w:rPr>
        <w:t>7.1</w:t>
      </w:r>
      <w:r>
        <w:rPr>
          <w:sz w:val="22"/>
          <w:szCs w:val="22"/>
        </w:rPr>
        <w:t>0</w:t>
      </w:r>
      <w:r w:rsidRPr="0089160D">
        <w:rPr>
          <w:sz w:val="22"/>
          <w:szCs w:val="22"/>
        </w:rPr>
        <w:t>.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Pr>
          <w:sz w:val="22"/>
          <w:szCs w:val="22"/>
        </w:rPr>
        <w:t>е</w:t>
      </w:r>
      <w:r w:rsidRPr="0089160D">
        <w:rPr>
          <w:sz w:val="22"/>
          <w:szCs w:val="22"/>
        </w:rPr>
        <w:t xml:space="preserve"> в разделе </w:t>
      </w:r>
      <w:r w:rsidR="00F53C07">
        <w:rPr>
          <w:sz w:val="22"/>
          <w:szCs w:val="22"/>
        </w:rPr>
        <w:t>8</w:t>
      </w:r>
      <w:r w:rsidRPr="0089160D">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Pr>
          <w:sz w:val="22"/>
          <w:szCs w:val="22"/>
        </w:rPr>
        <w:t xml:space="preserve"> </w:t>
      </w:r>
      <w:r w:rsidR="00D83BCA" w:rsidRPr="00D83BCA">
        <w:rPr>
          <w:sz w:val="22"/>
          <w:szCs w:val="22"/>
        </w:rPr>
        <w:t>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F5214A" w:rsidRDefault="00334EA8" w:rsidP="00F53C07">
      <w:pPr>
        <w:tabs>
          <w:tab w:val="left" w:pos="540"/>
        </w:tabs>
        <w:suppressAutoHyphens w:val="0"/>
        <w:jc w:val="both"/>
        <w:rPr>
          <w:sz w:val="22"/>
          <w:szCs w:val="22"/>
        </w:rPr>
      </w:pPr>
      <w:r w:rsidRPr="00F5214A">
        <w:rPr>
          <w:sz w:val="22"/>
          <w:szCs w:val="22"/>
        </w:rPr>
        <w:t>7.1</w:t>
      </w:r>
      <w:r w:rsidR="0089160D">
        <w:rPr>
          <w:sz w:val="22"/>
          <w:szCs w:val="22"/>
        </w:rPr>
        <w:t>1</w:t>
      </w:r>
      <w:r w:rsidRPr="00F5214A">
        <w:rPr>
          <w:sz w:val="22"/>
          <w:szCs w:val="22"/>
        </w:rPr>
        <w:t xml:space="preserve">. </w:t>
      </w:r>
      <w:r w:rsidRPr="00F5214A">
        <w:rPr>
          <w:lang w:eastAsia="ru-RU"/>
        </w:rPr>
        <w:t>Неотъемлемой частью настоящего договора являются:</w:t>
      </w:r>
    </w:p>
    <w:p w14:paraId="08C0DF1D" w14:textId="0E9B5B77" w:rsidR="00334EA8" w:rsidRPr="00F5214A" w:rsidRDefault="00334EA8" w:rsidP="00F53C0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F5214A">
        <w:rPr>
          <w:rFonts w:ascii="Times New Roman" w:eastAsia="Times New Roman" w:hAnsi="Times New Roman" w:cs="Times New Roman"/>
          <w:lang w:eastAsia="ru-RU"/>
        </w:rPr>
        <w:t>Приложение №1 (</w:t>
      </w:r>
      <w:r w:rsidR="00407856">
        <w:rPr>
          <w:rFonts w:ascii="Times New Roman" w:eastAsia="Times New Roman" w:hAnsi="Times New Roman" w:cs="Times New Roman"/>
          <w:lang w:eastAsia="ru-RU"/>
        </w:rPr>
        <w:t>Форма с</w:t>
      </w:r>
      <w:r w:rsidRPr="00F5214A">
        <w:rPr>
          <w:rFonts w:ascii="Times New Roman" w:eastAsia="Times New Roman" w:hAnsi="Times New Roman" w:cs="Times New Roman"/>
          <w:lang w:eastAsia="ru-RU"/>
        </w:rPr>
        <w:t>пецификаци</w:t>
      </w:r>
      <w:r w:rsidR="00407856">
        <w:rPr>
          <w:rFonts w:ascii="Times New Roman" w:eastAsia="Times New Roman" w:hAnsi="Times New Roman" w:cs="Times New Roman"/>
          <w:lang w:eastAsia="ru-RU"/>
        </w:rPr>
        <w:t>и</w:t>
      </w:r>
      <w:r w:rsidR="00F53C07">
        <w:rPr>
          <w:rFonts w:ascii="Times New Roman" w:eastAsia="Times New Roman" w:hAnsi="Times New Roman" w:cs="Times New Roman"/>
          <w:lang w:eastAsia="ru-RU"/>
        </w:rPr>
        <w:t xml:space="preserve"> на поставку</w:t>
      </w:r>
      <w:r w:rsidRPr="00F5214A">
        <w:rPr>
          <w:rFonts w:ascii="Times New Roman" w:eastAsia="Times New Roman" w:hAnsi="Times New Roman" w:cs="Times New Roman"/>
          <w:lang w:eastAsia="ru-RU"/>
        </w:rPr>
        <w:t>).</w:t>
      </w:r>
    </w:p>
    <w:p w14:paraId="08C0DF1E" w14:textId="77777777" w:rsidR="00334EA8" w:rsidRPr="00F5214A" w:rsidRDefault="00334EA8" w:rsidP="00F53C0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F5214A">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______ от</w:t>
      </w:r>
      <w:r w:rsidRPr="00541BD2">
        <w:rPr>
          <w:sz w:val="20"/>
          <w:szCs w:val="20"/>
          <w:lang w:eastAsia="ru-RU"/>
        </w:rPr>
        <w:t xml:space="preserve"> ____._________.20___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____ от 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______ от ____._________.20___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(___________________)</w:t>
      </w:r>
      <w:ins w:id="0" w:author="Костюченко Владимир Михайлович" w:date="2020-12-09T19:07:00Z">
        <w:r w:rsidRPr="0003306E">
          <w:rPr>
            <w:rFonts w:ascii="Times New Roman" w:hAnsi="Times New Roman" w:cs="Times New Roman"/>
            <w:sz w:val="22"/>
            <w:szCs w:val="22"/>
            <w:highlight w:val="yellow"/>
          </w:rPr>
          <w:t xml:space="preserve"> </w:t>
        </w:r>
      </w:ins>
    </w:p>
    <w:p w14:paraId="72165FE6"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3. Покупатель оплачивает Товар в следующем порядке</w:t>
      </w:r>
      <w:r>
        <w:rPr>
          <w:rFonts w:ascii="Times New Roman" w:hAnsi="Times New Roman" w:cs="Times New Roman"/>
          <w:b/>
          <w:sz w:val="22"/>
          <w:szCs w:val="22"/>
        </w:rPr>
        <w:t xml:space="preserve"> </w:t>
      </w:r>
      <w:r w:rsidRPr="00FF78D1">
        <w:rPr>
          <w:rFonts w:ascii="Times New Roman" w:hAnsi="Times New Roman" w:cs="Times New Roman"/>
          <w:b/>
          <w:i/>
          <w:iCs/>
          <w:color w:val="FF0000"/>
          <w:sz w:val="22"/>
          <w:szCs w:val="22"/>
        </w:rPr>
        <w:t xml:space="preserve">(выбрать один из </w:t>
      </w:r>
      <w:r w:rsidRPr="00F242F7">
        <w:rPr>
          <w:rFonts w:ascii="Times New Roman" w:hAnsi="Times New Roman" w:cs="Times New Roman"/>
          <w:b/>
          <w:i/>
          <w:iCs/>
          <w:color w:val="FF0000"/>
          <w:sz w:val="22"/>
          <w:szCs w:val="22"/>
        </w:rPr>
        <w:t>вариантов</w:t>
      </w:r>
      <w:r w:rsidRPr="00FF78D1">
        <w:rPr>
          <w:rFonts w:ascii="Times New Roman" w:hAnsi="Times New Roman" w:cs="Times New Roman"/>
          <w:b/>
          <w:i/>
          <w:iCs/>
          <w:color w:val="FF0000"/>
          <w:sz w:val="22"/>
          <w:szCs w:val="22"/>
        </w:rPr>
        <w:t>)</w:t>
      </w:r>
      <w:r w:rsidRPr="00057EE8">
        <w:rPr>
          <w:rFonts w:ascii="Times New Roman" w:hAnsi="Times New Roman" w:cs="Times New Roman"/>
          <w:b/>
          <w:sz w:val="22"/>
          <w:szCs w:val="22"/>
        </w:rPr>
        <w:t>:</w:t>
      </w:r>
    </w:p>
    <w:p w14:paraId="5F69F13D" w14:textId="77777777" w:rsidR="00D94067" w:rsidRDefault="00D94067" w:rsidP="00D94067">
      <w:pPr>
        <w:pStyle w:val="ConsPlusNorma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color w:val="FF0000"/>
          <w:sz w:val="22"/>
          <w:szCs w:val="22"/>
        </w:rPr>
        <w:t>О</w:t>
      </w:r>
      <w:r>
        <w:rPr>
          <w:rFonts w:ascii="Times New Roman" w:hAnsi="Times New Roman" w:cs="Times New Roman"/>
          <w:sz w:val="22"/>
          <w:szCs w:val="22"/>
        </w:rPr>
        <w:t>плата в размере 100 (Сто) % от стоимости Товара, указанной в п. 2 настоящей Спецификации, в течение 30 (тридцать)  рабочих дней с даты подписания Сторонами документов, подтверждающих передачу Товара Покупателю (товарная накладная (ТОРГ-12) или УПД).</w:t>
      </w:r>
    </w:p>
    <w:p w14:paraId="7E58A692" w14:textId="77777777" w:rsidR="00D94067" w:rsidRDefault="00D94067" w:rsidP="00D94067">
      <w:pPr>
        <w:pStyle w:val="ConsPlusNormal"/>
        <w:widowControl/>
        <w:ind w:firstLine="0"/>
        <w:jc w:val="both"/>
        <w:rPr>
          <w:rFonts w:ascii="Times New Roman" w:hAnsi="Times New Roman" w:cs="Times New Roman"/>
          <w:sz w:val="22"/>
          <w:szCs w:val="22"/>
        </w:rPr>
      </w:pPr>
    </w:p>
    <w:p w14:paraId="29FB2115" w14:textId="77777777" w:rsidR="00D94067" w:rsidRPr="004460CC" w:rsidRDefault="00D94067" w:rsidP="00D9406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w:t>
      </w:r>
      <w:r>
        <w:rPr>
          <w:rFonts w:ascii="Times New Roman" w:hAnsi="Times New Roman" w:cs="Times New Roman"/>
          <w:color w:val="FF0000"/>
          <w:sz w:val="22"/>
          <w:szCs w:val="22"/>
        </w:rPr>
        <w:t>2</w:t>
      </w:r>
      <w:r w:rsidRPr="004460CC">
        <w:rPr>
          <w:rFonts w:ascii="Times New Roman" w:hAnsi="Times New Roman" w:cs="Times New Roman"/>
          <w:color w:val="FF0000"/>
          <w:sz w:val="22"/>
          <w:szCs w:val="22"/>
        </w:rPr>
        <w:t xml:space="preserve">. </w:t>
      </w:r>
      <w:r w:rsidRPr="0003306E">
        <w:rPr>
          <w:rFonts w:ascii="Times New Roman" w:hAnsi="Times New Roman" w:cs="Times New Roman"/>
          <w:color w:val="FF0000"/>
          <w:sz w:val="22"/>
          <w:szCs w:val="22"/>
          <w:highlight w:val="yellow"/>
        </w:rPr>
        <w:t>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14:paraId="2230E7CA"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4. Поставка Товара осуществляется в следующие сроки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4938FCF6"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оплаты Покупателем Товара в соответствии с п. 3.1. настоящей Спецификации.</w:t>
      </w:r>
    </w:p>
    <w:p w14:paraId="2A4D3545"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осуществления Покупателем авансового платежа, предусмотренного п. 3.1. настоящей Спецификации.</w:t>
      </w:r>
    </w:p>
    <w:p w14:paraId="6F0171FA" w14:textId="77777777" w:rsidR="00D94067"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3.</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подписания Сторонами настоящей Спецификации.</w:t>
      </w:r>
    </w:p>
    <w:p w14:paraId="257E82D3" w14:textId="77777777" w:rsidR="00D94067" w:rsidRPr="004460CC" w:rsidRDefault="00D94067" w:rsidP="00D9406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4. </w:t>
      </w:r>
      <w:r w:rsidRPr="0003306E">
        <w:rPr>
          <w:rFonts w:ascii="Times New Roman" w:hAnsi="Times New Roman" w:cs="Times New Roman"/>
          <w:color w:val="FF0000"/>
          <w:sz w:val="22"/>
          <w:szCs w:val="22"/>
          <w:highlight w:val="yellow"/>
        </w:rPr>
        <w:t>_________________________________________________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14:paraId="016DAE00"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5. Базис поставки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67B8E534"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5.1.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5.1.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5.2. Грузополучателем Товара является </w:t>
      </w:r>
      <w:r w:rsidRPr="0003306E">
        <w:rPr>
          <w:rFonts w:ascii="Times New Roman" w:hAnsi="Times New Roman" w:cs="Times New Roman"/>
          <w:sz w:val="22"/>
          <w:szCs w:val="22"/>
          <w:highlight w:val="yellow"/>
        </w:rPr>
        <w:t>_______________________</w:t>
      </w:r>
      <w:r w:rsidRPr="00057EE8">
        <w:rPr>
          <w:rFonts w:ascii="Times New Roman" w:hAnsi="Times New Roman" w:cs="Times New Roman"/>
          <w:sz w:val="22"/>
          <w:szCs w:val="22"/>
        </w:rPr>
        <w:t xml:space="preserve"> (ИНН</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юр.адрес</w:t>
      </w:r>
      <w:r w:rsidRPr="0003306E">
        <w:rPr>
          <w:rFonts w:ascii="Times New Roman" w:hAnsi="Times New Roman" w:cs="Times New Roman"/>
          <w:sz w:val="22"/>
          <w:szCs w:val="22"/>
          <w:highlight w:val="yellow"/>
        </w:rPr>
        <w:t>:______________________).</w:t>
      </w:r>
    </w:p>
    <w:p w14:paraId="40790BA4"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6. Условия доставки Товара</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7EC05689"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1F030B17" w14:textId="77777777" w:rsidR="00D94067" w:rsidRPr="00F5214A"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77777777" w:rsidR="00D94067"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8</w:t>
      </w:r>
      <w:r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77777777" w:rsidR="00D94067" w:rsidRPr="00F5214A"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9. </w:t>
      </w:r>
      <w:r w:rsidRPr="00F5214A">
        <w:rPr>
          <w:rFonts w:ascii="Times New Roman" w:hAnsi="Times New Roman" w:cs="Times New Roman"/>
          <w:sz w:val="22"/>
          <w:szCs w:val="22"/>
        </w:rPr>
        <w:t xml:space="preserve">Настоящая Спецификация составлена в </w:t>
      </w:r>
      <w:r>
        <w:rPr>
          <w:rFonts w:ascii="Times New Roman" w:hAnsi="Times New Roman" w:cs="Times New Roman"/>
          <w:sz w:val="22"/>
          <w:szCs w:val="22"/>
        </w:rPr>
        <w:t>двух</w:t>
      </w:r>
      <w:r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Pr>
          <w:rFonts w:ascii="Times New Roman" w:hAnsi="Times New Roman" w:cs="Times New Roman"/>
          <w:sz w:val="22"/>
          <w:szCs w:val="22"/>
        </w:rPr>
        <w:t>второй</w:t>
      </w:r>
      <w:r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77777777" w:rsidR="00D94067" w:rsidRPr="00F5214A" w:rsidRDefault="00D94067" w:rsidP="00D94067">
      <w:pPr>
        <w:pStyle w:val="ConsPlusNormal"/>
        <w:widowControl/>
        <w:jc w:val="center"/>
        <w:rPr>
          <w:rFonts w:ascii="Times New Roman" w:hAnsi="Times New Roman" w:cs="Times New Roman"/>
          <w:b/>
          <w:sz w:val="22"/>
          <w:szCs w:val="22"/>
        </w:rPr>
      </w:pPr>
      <w:r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1.2. Помимо вышеуказанных гарантий и заверений,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Покупателя и гарантирует, что:</w:t>
      </w:r>
    </w:p>
    <w:p w14:paraId="5228C66E"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w:t>
      </w:r>
      <w:r w:rsidRPr="005B3682">
        <w:rPr>
          <w:sz w:val="22"/>
          <w:szCs w:val="22"/>
          <w:highlight w:val="yellow"/>
        </w:rPr>
        <w:t>в зависимости от применяемой системы налогообложения</w:t>
      </w:r>
      <w:r w:rsidRPr="005B3682">
        <w:rPr>
          <w:sz w:val="22"/>
          <w:szCs w:val="22"/>
        </w:rPr>
        <w:t xml:space="preserve"> </w:t>
      </w:r>
      <w:r w:rsidRPr="005B3682">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5B3682">
        <w:rPr>
          <w:rFonts w:eastAsia="Calibri"/>
          <w:i/>
          <w:sz w:val="22"/>
          <w:szCs w:val="22"/>
        </w:rPr>
        <w:t>(</w:t>
      </w:r>
      <w:r w:rsidRPr="005B3682">
        <w:rPr>
          <w:rFonts w:eastAsia="Calibri"/>
          <w:i/>
          <w:sz w:val="22"/>
          <w:szCs w:val="22"/>
          <w:highlight w:val="yellow"/>
        </w:rPr>
        <w:t>данное положение не распространяется на Поставщика, не являющегося плательщиком НДС)</w:t>
      </w:r>
      <w:r w:rsidRPr="005B3682">
        <w:rPr>
          <w:rFonts w:eastAsia="Calibri"/>
          <w:sz w:val="22"/>
          <w:szCs w:val="22"/>
          <w:highlight w:val="yellow"/>
        </w:rPr>
        <w:t>;</w:t>
      </w:r>
    </w:p>
    <w:p w14:paraId="6FC05B3B"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5B3682">
        <w:rPr>
          <w:rFonts w:eastAsia="Calibri"/>
          <w:i/>
          <w:sz w:val="22"/>
          <w:szCs w:val="22"/>
          <w:highlight w:val="yellow"/>
        </w:rPr>
        <w:t xml:space="preserve">не распространяется на Поставщика, не являющегося плательщиком НДС), </w:t>
      </w:r>
      <w:r w:rsidRPr="005B3682">
        <w:rPr>
          <w:rFonts w:eastAsia="Calibri"/>
          <w:sz w:val="22"/>
          <w:szCs w:val="22"/>
        </w:rPr>
        <w:t>квитанции формы ЗПП-13, спецификации, акты приема-передачи и т.д.);</w:t>
      </w:r>
    </w:p>
    <w:p w14:paraId="4178D06B"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5B3682">
        <w:rPr>
          <w:rFonts w:eastAsia="Calibri"/>
          <w:i/>
          <w:sz w:val="22"/>
          <w:szCs w:val="22"/>
          <w:highlight w:val="yellow"/>
        </w:rPr>
        <w:t>(если поставке подлежит сельскохозяйственный Товар);</w:t>
      </w:r>
    </w:p>
    <w:p w14:paraId="0A1BA51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w:t>
      </w:r>
      <w:r w:rsidRPr="005B3682">
        <w:rPr>
          <w:rFonts w:eastAsia="Calibri"/>
          <w:sz w:val="22"/>
          <w:szCs w:val="22"/>
          <w:highlight w:val="yellow"/>
        </w:rPr>
        <w:t>Товар, поставляемый по настоящему Договору, является Товаром, приобретенным Поставщиком непосредственно у производителя данного Товара</w:t>
      </w:r>
      <w:r w:rsidRPr="005B3682">
        <w:rPr>
          <w:rFonts w:eastAsia="Calibri"/>
          <w:sz w:val="22"/>
          <w:szCs w:val="22"/>
        </w:rPr>
        <w:t xml:space="preserve"> </w:t>
      </w:r>
      <w:r w:rsidRPr="005B3682">
        <w:rPr>
          <w:rFonts w:eastAsia="Calibri"/>
          <w:i/>
          <w:sz w:val="22"/>
          <w:szCs w:val="22"/>
          <w:highlight w:val="yellow"/>
        </w:rPr>
        <w:t>(если поставке подлежит Товар, не являющийся сельскохозяйственным).</w:t>
      </w:r>
    </w:p>
    <w:p w14:paraId="6198CF7F"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w:t>
      </w:r>
      <w:r w:rsidRPr="005B3682">
        <w:rPr>
          <w:rFonts w:eastAsia="Calibri"/>
          <w:sz w:val="22"/>
          <w:szCs w:val="22"/>
          <w:highlight w:val="yellow"/>
        </w:rPr>
        <w:t>РФ</w:t>
      </w:r>
      <w:r w:rsidRPr="005B3682">
        <w:rPr>
          <w:rFonts w:eastAsia="Calibri"/>
          <w:sz w:val="22"/>
          <w:szCs w:val="22"/>
        </w:rPr>
        <w:t xml:space="preserve">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5B3682" w:rsidRDefault="00717882" w:rsidP="00717882">
      <w:pPr>
        <w:ind w:right="-1" w:firstLine="567"/>
        <w:jc w:val="both"/>
        <w:rPr>
          <w:rFonts w:eastAsia="Calibri"/>
          <w:sz w:val="22"/>
          <w:szCs w:val="22"/>
        </w:rPr>
      </w:pPr>
      <w:r w:rsidRPr="005B3682">
        <w:rPr>
          <w:rFonts w:eastAsia="Calibri"/>
          <w:sz w:val="22"/>
          <w:szCs w:val="22"/>
        </w:rPr>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1.5. </w:t>
      </w:r>
      <w:r w:rsidRPr="005B3682">
        <w:rPr>
          <w:rFonts w:eastAsia="Calibri"/>
          <w:sz w:val="22"/>
          <w:szCs w:val="22"/>
          <w:highlight w:val="yellow"/>
        </w:rPr>
        <w:t>Если Поставщик является плательщиком НДС</w:t>
      </w:r>
      <w:r w:rsidRPr="005B3682">
        <w:rPr>
          <w:rFonts w:eastAsia="Calibri"/>
          <w:sz w:val="22"/>
          <w:szCs w:val="22"/>
        </w:rPr>
        <w:t>,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При этом, стороны определяют следующее: </w:t>
      </w:r>
    </w:p>
    <w:p w14:paraId="0257B545" w14:textId="77777777" w:rsidR="00717882" w:rsidRPr="005B3682" w:rsidRDefault="00717882" w:rsidP="00717882">
      <w:pPr>
        <w:snapToGrid w:val="0"/>
        <w:ind w:right="-1" w:firstLine="567"/>
        <w:contextualSpacing/>
        <w:jc w:val="both"/>
        <w:rPr>
          <w:rFonts w:eastAsia="Calibri"/>
          <w:sz w:val="22"/>
          <w:szCs w:val="22"/>
        </w:rPr>
      </w:pPr>
      <w:r w:rsidRPr="005B3682">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неотражением операций в налоговой декларации по НДС в таком случае – в том числе, неотражение операций в журнале учета полученных и выставленных счетов-фактур.</w:t>
      </w:r>
    </w:p>
    <w:p w14:paraId="7EC578D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highlight w:val="yellow"/>
        </w:rPr>
        <w:t>Положение п. 1.5. настоящего Приложения не распространяется на Поставщика, не являющегося плательщиком НДС.</w:t>
      </w:r>
    </w:p>
    <w:p w14:paraId="0574A185" w14:textId="77777777" w:rsidR="00717882" w:rsidRPr="005B3682" w:rsidRDefault="00717882" w:rsidP="00717882">
      <w:pPr>
        <w:ind w:right="-1" w:firstLine="567"/>
        <w:jc w:val="both"/>
        <w:rPr>
          <w:rFonts w:eastAsia="Calibri"/>
          <w:sz w:val="22"/>
          <w:szCs w:val="22"/>
        </w:rPr>
      </w:pPr>
      <w:r w:rsidRPr="005B3682">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5B3682" w:rsidRDefault="00717882" w:rsidP="00717882">
      <w:pPr>
        <w:ind w:right="-1" w:firstLine="567"/>
        <w:contextualSpacing/>
        <w:jc w:val="both"/>
        <w:rPr>
          <w:rFonts w:eastAsia="Calibri"/>
          <w:sz w:val="22"/>
          <w:szCs w:val="22"/>
          <w:lang w:eastAsia="ru-RU"/>
        </w:rPr>
      </w:pPr>
      <w:r w:rsidRPr="005B3682">
        <w:rPr>
          <w:rFonts w:eastAsia="Calibri"/>
          <w:sz w:val="22"/>
          <w:szCs w:val="22"/>
        </w:rPr>
        <w:t xml:space="preserve">- сумм, уплаченных Покупателем в бюджет на основании решений (требований) налоговых органов о доначислении </w:t>
      </w:r>
      <w:r w:rsidRPr="005B3682">
        <w:rPr>
          <w:rFonts w:eastAsia="Calibri"/>
          <w:sz w:val="22"/>
          <w:szCs w:val="22"/>
          <w:highlight w:val="yellow"/>
        </w:rPr>
        <w:t>налогов</w:t>
      </w:r>
      <w:r w:rsidRPr="005B3682">
        <w:rPr>
          <w:rFonts w:eastAsia="Calibri"/>
          <w:sz w:val="22"/>
          <w:szCs w:val="22"/>
        </w:rPr>
        <w:t xml:space="preserve"> (в т.ч. решений об отказе в применении налоговых вычетов), решений (требований) об уплате пеней и штрафов на указанный размер доначисленных </w:t>
      </w:r>
      <w:r w:rsidRPr="005B3682">
        <w:rPr>
          <w:rFonts w:eastAsia="Calibri"/>
          <w:sz w:val="22"/>
          <w:szCs w:val="22"/>
          <w:highlight w:val="yellow"/>
        </w:rPr>
        <w:t>налогов;</w:t>
      </w:r>
    </w:p>
    <w:p w14:paraId="4DDFE000"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w:t>
      </w:r>
      <w:r w:rsidRPr="005B3682">
        <w:rPr>
          <w:rFonts w:eastAsia="Calibri"/>
          <w:sz w:val="22"/>
          <w:szCs w:val="22"/>
          <w:highlight w:val="yellow"/>
        </w:rPr>
        <w:t>налогов</w:t>
      </w:r>
      <w:r w:rsidRPr="005B3682">
        <w:rPr>
          <w:rFonts w:eastAsia="Calibri"/>
          <w:sz w:val="22"/>
          <w:szCs w:val="22"/>
        </w:rPr>
        <w:t xml:space="preserve"> в бюджет, об уплате пеней и штрафов на размер доначисленных </w:t>
      </w:r>
      <w:r w:rsidRPr="005B3682">
        <w:rPr>
          <w:rFonts w:eastAsia="Calibri"/>
          <w:sz w:val="22"/>
          <w:szCs w:val="22"/>
          <w:highlight w:val="yellow"/>
        </w:rPr>
        <w:t>налогов</w:t>
      </w:r>
      <w:r w:rsidRPr="005B3682">
        <w:rPr>
          <w:rFonts w:eastAsia="Calibri"/>
          <w:sz w:val="22"/>
          <w:szCs w:val="22"/>
        </w:rPr>
        <w:t>).</w:t>
      </w:r>
    </w:p>
    <w:p w14:paraId="20A12F6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1.8. Поставщик обязуется компенсировать Покупателю все понесенные убытки (в т.ч. доначисленный </w:t>
      </w:r>
      <w:r w:rsidRPr="005B3682">
        <w:rPr>
          <w:rFonts w:eastAsia="Calibri"/>
          <w:sz w:val="22"/>
          <w:szCs w:val="22"/>
          <w:highlight w:val="yellow"/>
        </w:rPr>
        <w:t>налог,</w:t>
      </w:r>
      <w:r w:rsidRPr="005B3682">
        <w:rPr>
          <w:rFonts w:eastAsia="Calibri"/>
          <w:sz w:val="22"/>
          <w:szCs w:val="22"/>
        </w:rPr>
        <w:t xml:space="preserve"> штраф, пеня и т.д.) в 5-ти дневный срок с момента получения от Покупателя соответствующего требования. Покупатель вправе удержать сумму возмещения потерь из иных расчетов по любым сделкам с Поставщиком.</w:t>
      </w:r>
    </w:p>
    <w:p w14:paraId="764C32E1"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w:t>
      </w:r>
      <w:r w:rsidRPr="005B3682">
        <w:rPr>
          <w:rFonts w:eastAsia="Calibri"/>
          <w:sz w:val="22"/>
          <w:szCs w:val="22"/>
          <w:highlight w:val="yellow"/>
        </w:rPr>
        <w:t xml:space="preserve">(нужное </w:t>
      </w:r>
      <w:r w:rsidRPr="005B3682">
        <w:rPr>
          <w:rFonts w:eastAsia="Calibri"/>
          <w:color w:val="FF0000"/>
          <w:sz w:val="22"/>
          <w:szCs w:val="22"/>
          <w:highlight w:val="yellow"/>
        </w:rPr>
        <w:t xml:space="preserve">отметить </w:t>
      </w:r>
      <w:r w:rsidRPr="005B3682">
        <w:rPr>
          <w:rFonts w:eastAsia="Calibri"/>
          <w:color w:val="FF0000"/>
          <w:sz w:val="22"/>
          <w:szCs w:val="22"/>
          <w:highlight w:val="yellow"/>
          <w:bdr w:val="single" w:sz="4" w:space="0" w:color="auto"/>
        </w:rPr>
        <w:t>v</w:t>
      </w:r>
      <w:r w:rsidRPr="005B3682">
        <w:rPr>
          <w:rFonts w:eastAsia="Calibri"/>
          <w:color w:val="FF0000"/>
          <w:sz w:val="22"/>
          <w:szCs w:val="22"/>
          <w:highlight w:val="yellow"/>
        </w:rPr>
        <w:t xml:space="preserve"> ):</w:t>
      </w:r>
      <w:r w:rsidRPr="005B3682">
        <w:rPr>
          <w:rFonts w:eastAsia="Calibri"/>
          <w:color w:val="FF0000"/>
          <w:sz w:val="22"/>
          <w:szCs w:val="22"/>
        </w:rPr>
        <w:t xml:space="preserve"> </w:t>
      </w:r>
    </w:p>
    <w:p w14:paraId="6448C89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свидетельство о постановке на налоговый учет (ИНН); </w:t>
      </w:r>
    </w:p>
    <w:p w14:paraId="10B6F0E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учредительные документы (устав, учредительный договор); </w:t>
      </w:r>
    </w:p>
    <w:p w14:paraId="554572A9"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протокол (решение) о назначении руководителя организации; </w:t>
      </w:r>
    </w:p>
    <w:p w14:paraId="644CB0EF"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w:t>
      </w:r>
      <w:r w:rsidRPr="005B3682">
        <w:rPr>
          <w:rFonts w:eastAsia="Calibri"/>
          <w:color w:val="FF0000"/>
          <w:sz w:val="22"/>
          <w:szCs w:val="22"/>
          <w:highlight w:val="yellow"/>
        </w:rPr>
        <w:t>е</w:t>
      </w:r>
      <w:r w:rsidRPr="005B3682">
        <w:rPr>
          <w:rFonts w:eastAsia="Calibri"/>
          <w:sz w:val="22"/>
          <w:szCs w:val="22"/>
          <w:highlight w:val="yellow"/>
        </w:rPr>
        <w:t>сли Поставщик является плательщиком НДС</w:t>
      </w:r>
      <w:r w:rsidRPr="005B3682">
        <w:rPr>
          <w:rFonts w:eastAsia="Calibri"/>
          <w:sz w:val="22"/>
          <w:szCs w:val="22"/>
        </w:rPr>
        <w:t xml:space="preserve">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Если Поставщик зарегистрирован в качестве юридического лица индивидуального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371A" w14:textId="77777777" w:rsidR="00C67232" w:rsidRDefault="00C67232" w:rsidP="00C97F93">
      <w:r>
        <w:separator/>
      </w:r>
    </w:p>
  </w:endnote>
  <w:endnote w:type="continuationSeparator" w:id="0">
    <w:p w14:paraId="7B7E500D" w14:textId="77777777" w:rsidR="00C67232" w:rsidRDefault="00C67232"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FFAA1" w14:textId="77777777" w:rsidR="00C67232" w:rsidRDefault="00C67232" w:rsidP="00C97F93">
      <w:r>
        <w:separator/>
      </w:r>
    </w:p>
  </w:footnote>
  <w:footnote w:type="continuationSeparator" w:id="0">
    <w:p w14:paraId="09F242C9" w14:textId="77777777" w:rsidR="00C67232" w:rsidRDefault="00C67232"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Костюченко Владимир Михайлович">
    <w15:presenceInfo w15:providerId="AD" w15:userId="S::v.kostiuchenko@agroinvest.com::65a1a46f-b18e-4d4b-8f2c-7bd99f632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32D71"/>
    <w:rsid w:val="00046095"/>
    <w:rsid w:val="00057EE8"/>
    <w:rsid w:val="00101595"/>
    <w:rsid w:val="0014204D"/>
    <w:rsid w:val="001462C2"/>
    <w:rsid w:val="0016091A"/>
    <w:rsid w:val="00161BD3"/>
    <w:rsid w:val="00184746"/>
    <w:rsid w:val="001D4F31"/>
    <w:rsid w:val="001E3F26"/>
    <w:rsid w:val="00200656"/>
    <w:rsid w:val="0022429C"/>
    <w:rsid w:val="00247926"/>
    <w:rsid w:val="002602B9"/>
    <w:rsid w:val="00295D41"/>
    <w:rsid w:val="002B7082"/>
    <w:rsid w:val="00300CAF"/>
    <w:rsid w:val="003054E9"/>
    <w:rsid w:val="00334EA8"/>
    <w:rsid w:val="003655DB"/>
    <w:rsid w:val="003E351E"/>
    <w:rsid w:val="003E778A"/>
    <w:rsid w:val="003F497F"/>
    <w:rsid w:val="00407856"/>
    <w:rsid w:val="004109CD"/>
    <w:rsid w:val="00435997"/>
    <w:rsid w:val="004A21EF"/>
    <w:rsid w:val="0052414F"/>
    <w:rsid w:val="00541BD2"/>
    <w:rsid w:val="00543842"/>
    <w:rsid w:val="00557AD4"/>
    <w:rsid w:val="00567452"/>
    <w:rsid w:val="005B3682"/>
    <w:rsid w:val="005B61CF"/>
    <w:rsid w:val="005F7359"/>
    <w:rsid w:val="00621786"/>
    <w:rsid w:val="00637644"/>
    <w:rsid w:val="0065419D"/>
    <w:rsid w:val="00657A72"/>
    <w:rsid w:val="00684357"/>
    <w:rsid w:val="006C669E"/>
    <w:rsid w:val="006D69BD"/>
    <w:rsid w:val="00717882"/>
    <w:rsid w:val="007332EC"/>
    <w:rsid w:val="007B021B"/>
    <w:rsid w:val="007D267E"/>
    <w:rsid w:val="007E6EBC"/>
    <w:rsid w:val="0080120B"/>
    <w:rsid w:val="00824A2D"/>
    <w:rsid w:val="00842566"/>
    <w:rsid w:val="00842787"/>
    <w:rsid w:val="00875909"/>
    <w:rsid w:val="0089160D"/>
    <w:rsid w:val="008A73D9"/>
    <w:rsid w:val="008B3F8C"/>
    <w:rsid w:val="008E5293"/>
    <w:rsid w:val="008F5CA6"/>
    <w:rsid w:val="00960AAA"/>
    <w:rsid w:val="00970566"/>
    <w:rsid w:val="00982DA0"/>
    <w:rsid w:val="009A20F3"/>
    <w:rsid w:val="009A4A90"/>
    <w:rsid w:val="009C0045"/>
    <w:rsid w:val="009C6CCD"/>
    <w:rsid w:val="00A66823"/>
    <w:rsid w:val="00A71554"/>
    <w:rsid w:val="00A9646D"/>
    <w:rsid w:val="00AD0A55"/>
    <w:rsid w:val="00B0098F"/>
    <w:rsid w:val="00B254BF"/>
    <w:rsid w:val="00B6556A"/>
    <w:rsid w:val="00B83F69"/>
    <w:rsid w:val="00B963DB"/>
    <w:rsid w:val="00BA3371"/>
    <w:rsid w:val="00C51145"/>
    <w:rsid w:val="00C53077"/>
    <w:rsid w:val="00C65A15"/>
    <w:rsid w:val="00C67232"/>
    <w:rsid w:val="00C97F93"/>
    <w:rsid w:val="00CA6C4C"/>
    <w:rsid w:val="00CD5C44"/>
    <w:rsid w:val="00D300A4"/>
    <w:rsid w:val="00D504D1"/>
    <w:rsid w:val="00D54A75"/>
    <w:rsid w:val="00D73DB0"/>
    <w:rsid w:val="00D83BCA"/>
    <w:rsid w:val="00D9229D"/>
    <w:rsid w:val="00D94067"/>
    <w:rsid w:val="00DB4DEE"/>
    <w:rsid w:val="00DE376C"/>
    <w:rsid w:val="00DE4763"/>
    <w:rsid w:val="00DE6602"/>
    <w:rsid w:val="00E00721"/>
    <w:rsid w:val="00E07708"/>
    <w:rsid w:val="00E133C3"/>
    <w:rsid w:val="00E26226"/>
    <w:rsid w:val="00E8340E"/>
    <w:rsid w:val="00E911AA"/>
    <w:rsid w:val="00F5214A"/>
    <w:rsid w:val="00F53C07"/>
    <w:rsid w:val="00F60F68"/>
    <w:rsid w:val="00FC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0" ma:contentTypeDescription="Создание документа." ma:contentTypeScope="" ma:versionID="a6820220cababeceb8eb2778f11926b2">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d3151f5f54d414d8b80e8169d662c8f9"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F5D9EF-061F-4C71-BB5B-8B40AB520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D3BDB8A3-1577-4826-8839-0F53A4A6A4C6}"/>
</file>

<file path=docProps/app.xml><?xml version="1.0" encoding="utf-8"?>
<Properties xmlns="http://schemas.openxmlformats.org/officeDocument/2006/extended-properties" xmlns:vt="http://schemas.openxmlformats.org/officeDocument/2006/docPropsVTypes">
  <Template>Normal</Template>
  <TotalTime>1</TotalTime>
  <Pages>10</Pages>
  <Words>5285</Words>
  <Characters>30128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35343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Вострикова Антонина Юрьевна</cp:lastModifiedBy>
  <cp:revision>2</cp:revision>
  <dcterms:created xsi:type="dcterms:W3CDTF">2021-10-29T07:24:00Z</dcterms:created>
  <dcterms:modified xsi:type="dcterms:W3CDTF">2021-10-29T07:24:00Z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0x010100DACEF5528048CC4F92A9F02459A3B976</vt:lpwstr>
  </property>
</Properties>
</file>